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9"/>
        <w:gridCol w:w="4223"/>
      </w:tblGrid>
      <w:tr w:rsidR="006C5B5F" w:rsidRPr="00CD6EC5" w14:paraId="56B40FF8" w14:textId="77777777" w:rsidTr="00425FD1">
        <w:trPr>
          <w:trHeight w:val="1693"/>
        </w:trPr>
        <w:tc>
          <w:tcPr>
            <w:tcW w:w="4849" w:type="dxa"/>
          </w:tcPr>
          <w:p w14:paraId="56B40FF0" w14:textId="77777777" w:rsidR="006C5B5F" w:rsidRPr="00CD6EC5" w:rsidRDefault="00271C29" w:rsidP="0089567D">
            <w:pPr>
              <w:ind w:left="142" w:firstLine="284"/>
              <w:rPr>
                <w:rFonts w:ascii="Times New Roman" w:hAnsi="Times New Roman" w:cs="Times New Roman"/>
                <w:sz w:val="24"/>
                <w:szCs w:val="24"/>
              </w:rPr>
            </w:pPr>
            <w:r>
              <w:rPr>
                <w:noProof/>
                <w:lang w:eastAsia="et-EE"/>
              </w:rPr>
              <w:drawing>
                <wp:anchor distT="0" distB="0" distL="114300" distR="114300" simplePos="0" relativeHeight="251658240" behindDoc="0" locked="0" layoutInCell="1" allowOverlap="1" wp14:anchorId="56B41013" wp14:editId="56B41014">
                  <wp:simplePos x="0" y="0"/>
                  <wp:positionH relativeFrom="page">
                    <wp:posOffset>-864235</wp:posOffset>
                  </wp:positionH>
                  <wp:positionV relativeFrom="page">
                    <wp:posOffset>-144145</wp:posOffset>
                  </wp:positionV>
                  <wp:extent cx="2944800" cy="957600"/>
                  <wp:effectExtent l="0" t="0" r="8255" b="0"/>
                  <wp:wrapNone/>
                  <wp:docPr id="1" name="Pilt 1"/>
                  <wp:cNvGraphicFramePr/>
                  <a:graphic xmlns:a="http://schemas.openxmlformats.org/drawingml/2006/main">
                    <a:graphicData uri="http://schemas.openxmlformats.org/drawingml/2006/picture">
                      <pic:pic xmlns:pic="http://schemas.openxmlformats.org/drawingml/2006/picture">
                        <pic:nvPicPr>
                          <pic:cNvPr id="1" name="Pilt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4800" cy="957600"/>
                          </a:xfrm>
                          <a:prstGeom prst="rect">
                            <a:avLst/>
                          </a:prstGeom>
                        </pic:spPr>
                      </pic:pic>
                    </a:graphicData>
                  </a:graphic>
                  <wp14:sizeRelH relativeFrom="page">
                    <wp14:pctWidth>0</wp14:pctWidth>
                  </wp14:sizeRelH>
                  <wp14:sizeRelV relativeFrom="page">
                    <wp14:pctHeight>0</wp14:pctHeight>
                  </wp14:sizeRelV>
                </wp:anchor>
              </w:drawing>
            </w:r>
          </w:p>
        </w:tc>
        <w:tc>
          <w:tcPr>
            <w:tcW w:w="4223" w:type="dxa"/>
          </w:tcPr>
          <w:p w14:paraId="56B40FF7" w14:textId="2D23EC90" w:rsidR="006C5B5F" w:rsidRPr="00CD6EC5" w:rsidRDefault="002B46FA" w:rsidP="00BD3D46">
            <w:pPr>
              <w:ind w:left="-69"/>
              <w:jc w:val="right"/>
              <w:rPr>
                <w:rFonts w:ascii="Times New Roman" w:hAnsi="Times New Roman" w:cs="Times New Roman"/>
                <w:sz w:val="24"/>
                <w:szCs w:val="24"/>
              </w:rPr>
            </w:pPr>
            <w:r>
              <w:rPr>
                <w:rFonts w:ascii="Times New Roman" w:hAnsi="Times New Roman" w:cs="Times New Roman"/>
                <w:sz w:val="24"/>
                <w:szCs w:val="24"/>
              </w:rPr>
              <w:t>Lisa 12</w:t>
            </w:r>
          </w:p>
        </w:tc>
      </w:tr>
      <w:tr w:rsidR="006C5B5F" w:rsidRPr="00CD6EC5" w14:paraId="56B40FFE" w14:textId="77777777" w:rsidTr="00425FD1">
        <w:trPr>
          <w:trHeight w:val="1848"/>
        </w:trPr>
        <w:tc>
          <w:tcPr>
            <w:tcW w:w="4849" w:type="dxa"/>
          </w:tcPr>
          <w:p w14:paraId="56B40FF9" w14:textId="77777777" w:rsidR="002B6007" w:rsidRPr="00CD6EC5" w:rsidRDefault="00B74547" w:rsidP="002311CE">
            <w:pPr>
              <w:ind w:left="-105"/>
              <w:rPr>
                <w:rFonts w:ascii="Times New Roman" w:hAnsi="Times New Roman" w:cs="Times New Roman"/>
                <w:sz w:val="24"/>
                <w:szCs w:val="24"/>
              </w:rPr>
            </w:pPr>
            <w:r w:rsidRPr="00CD6EC5">
              <w:rPr>
                <w:rFonts w:ascii="Times New Roman" w:hAnsi="Times New Roman" w:cs="Times New Roman"/>
                <w:sz w:val="24"/>
                <w:szCs w:val="24"/>
              </w:rPr>
              <w:t>KÄSKKIRI</w:t>
            </w:r>
          </w:p>
        </w:tc>
        <w:tc>
          <w:tcPr>
            <w:tcW w:w="4223" w:type="dxa"/>
          </w:tcPr>
          <w:p w14:paraId="56B40FFA" w14:textId="77777777" w:rsidR="006C5B5F" w:rsidRPr="00CD6EC5" w:rsidRDefault="006C5B5F" w:rsidP="00595D57">
            <w:pPr>
              <w:ind w:left="-69"/>
              <w:jc w:val="right"/>
              <w:rPr>
                <w:rFonts w:ascii="Times New Roman" w:hAnsi="Times New Roman" w:cs="Times New Roman"/>
                <w:sz w:val="24"/>
                <w:szCs w:val="24"/>
              </w:rPr>
            </w:pPr>
          </w:p>
          <w:p w14:paraId="56B40FFB" w14:textId="77777777" w:rsidR="002B6007" w:rsidRPr="00CD6EC5" w:rsidRDefault="002B6007" w:rsidP="00595D57">
            <w:pPr>
              <w:ind w:left="-69"/>
              <w:jc w:val="right"/>
              <w:rPr>
                <w:rFonts w:ascii="Times New Roman" w:hAnsi="Times New Roman" w:cs="Times New Roman"/>
                <w:sz w:val="24"/>
                <w:szCs w:val="24"/>
              </w:rPr>
            </w:pPr>
          </w:p>
          <w:p w14:paraId="79AC068F" w14:textId="77777777" w:rsidR="00425FD1" w:rsidRDefault="00425FD1" w:rsidP="00595D57">
            <w:pPr>
              <w:ind w:left="-69"/>
              <w:jc w:val="right"/>
              <w:rPr>
                <w:ins w:id="0" w:author="Aivi Kuivonen" w:date="2025-10-13T11:43:00Z" w16du:dateUtc="2025-10-13T08:43:00Z"/>
                <w:rFonts w:ascii="Times New Roman" w:hAnsi="Times New Roman" w:cs="Times New Roman"/>
                <w:sz w:val="24"/>
                <w:szCs w:val="24"/>
              </w:rPr>
            </w:pPr>
            <w:r>
              <w:rPr>
                <w:rFonts w:ascii="Times New Roman" w:hAnsi="Times New Roman" w:cs="Times New Roman"/>
                <w:sz w:val="24"/>
                <w:szCs w:val="24"/>
              </w:rPr>
              <w:t>21.02.2023 nr 1-3/36</w:t>
            </w:r>
          </w:p>
          <w:p w14:paraId="62D0E595" w14:textId="176ADCF9" w:rsidR="00D207DD" w:rsidRDefault="00D207DD" w:rsidP="00595D57">
            <w:pPr>
              <w:ind w:left="-69"/>
              <w:jc w:val="right"/>
              <w:rPr>
                <w:rFonts w:ascii="Times New Roman" w:hAnsi="Times New Roman" w:cs="Times New Roman"/>
                <w:sz w:val="24"/>
                <w:szCs w:val="24"/>
              </w:rPr>
            </w:pPr>
            <w:r>
              <w:rPr>
                <w:rFonts w:ascii="Times New Roman" w:hAnsi="Times New Roman" w:cs="Times New Roman"/>
                <w:sz w:val="24"/>
                <w:szCs w:val="24"/>
              </w:rPr>
              <w:t>Muudetud käskkirja</w:t>
            </w:r>
            <w:r w:rsidR="00595D57">
              <w:rPr>
                <w:rFonts w:ascii="Times New Roman" w:hAnsi="Times New Roman" w:cs="Times New Roman"/>
                <w:sz w:val="24"/>
                <w:szCs w:val="24"/>
              </w:rPr>
              <w:t>de</w:t>
            </w:r>
            <w:r>
              <w:rPr>
                <w:rFonts w:ascii="Times New Roman" w:hAnsi="Times New Roman" w:cs="Times New Roman"/>
                <w:sz w:val="24"/>
                <w:szCs w:val="24"/>
              </w:rPr>
              <w:t>ga</w:t>
            </w:r>
          </w:p>
          <w:p w14:paraId="6BC8490F" w14:textId="77777777" w:rsidR="00D207DD" w:rsidRDefault="00D207DD" w:rsidP="00595D57">
            <w:pPr>
              <w:ind w:left="-69"/>
              <w:jc w:val="right"/>
              <w:rPr>
                <w:rFonts w:ascii="Times New Roman" w:hAnsi="Times New Roman" w:cs="Times New Roman"/>
                <w:sz w:val="24"/>
                <w:szCs w:val="24"/>
              </w:rPr>
            </w:pPr>
            <w:r>
              <w:rPr>
                <w:rFonts w:ascii="Times New Roman" w:hAnsi="Times New Roman" w:cs="Times New Roman"/>
                <w:sz w:val="24"/>
                <w:szCs w:val="24"/>
              </w:rPr>
              <w:t>07.11.2023 nr 1-3/132</w:t>
            </w:r>
          </w:p>
          <w:p w14:paraId="35473495" w14:textId="77777777" w:rsidR="00595D57" w:rsidRDefault="00E62F2E" w:rsidP="00595D57">
            <w:pPr>
              <w:ind w:left="-69"/>
              <w:jc w:val="right"/>
              <w:rPr>
                <w:ins w:id="1" w:author="Aivi Kuivonen" w:date="2025-10-02T16:00:00Z"/>
                <w:rFonts w:ascii="Times New Roman" w:hAnsi="Times New Roman" w:cs="Times New Roman"/>
                <w:sz w:val="24"/>
                <w:szCs w:val="24"/>
              </w:rPr>
            </w:pPr>
            <w:r>
              <w:rPr>
                <w:rFonts w:ascii="Times New Roman" w:hAnsi="Times New Roman" w:cs="Times New Roman"/>
                <w:sz w:val="24"/>
                <w:szCs w:val="24"/>
              </w:rPr>
              <w:t>27.03.</w:t>
            </w:r>
            <w:r w:rsidR="00595D57">
              <w:rPr>
                <w:rFonts w:ascii="Times New Roman" w:hAnsi="Times New Roman" w:cs="Times New Roman"/>
                <w:sz w:val="24"/>
                <w:szCs w:val="24"/>
              </w:rPr>
              <w:t>2024 nr 1-3/</w:t>
            </w:r>
            <w:r>
              <w:rPr>
                <w:rFonts w:ascii="Times New Roman" w:hAnsi="Times New Roman" w:cs="Times New Roman"/>
                <w:sz w:val="24"/>
                <w:szCs w:val="24"/>
              </w:rPr>
              <w:t>28</w:t>
            </w:r>
          </w:p>
          <w:p w14:paraId="56B40FFD" w14:textId="36BCCC4F" w:rsidR="00E62F2E" w:rsidRPr="00CD6EC5" w:rsidRDefault="00E62F2E" w:rsidP="00595D57">
            <w:pPr>
              <w:ind w:left="-69"/>
              <w:jc w:val="right"/>
              <w:rPr>
                <w:rFonts w:ascii="Times New Roman" w:hAnsi="Times New Roman" w:cs="Times New Roman"/>
                <w:sz w:val="24"/>
                <w:szCs w:val="24"/>
              </w:rPr>
            </w:pPr>
            <w:ins w:id="2" w:author="Aivi Kuivonen" w:date="2025-10-02T16:00:00Z">
              <w:r>
                <w:rPr>
                  <w:rFonts w:ascii="Times New Roman" w:hAnsi="Times New Roman" w:cs="Times New Roman"/>
                  <w:sz w:val="24"/>
                  <w:szCs w:val="24"/>
                </w:rPr>
                <w:t>…</w:t>
              </w:r>
            </w:ins>
            <w:ins w:id="3" w:author="Aivi Kuivonen" w:date="2025-10-02T16:01:00Z">
              <w:r>
                <w:rPr>
                  <w:rFonts w:ascii="Times New Roman" w:hAnsi="Times New Roman" w:cs="Times New Roman"/>
                  <w:sz w:val="24"/>
                  <w:szCs w:val="24"/>
                </w:rPr>
                <w:t>2025 nr 1-3/…</w:t>
              </w:r>
            </w:ins>
          </w:p>
        </w:tc>
      </w:tr>
    </w:tbl>
    <w:p w14:paraId="56B41002" w14:textId="77777777" w:rsidR="005442C4" w:rsidRDefault="005442C4" w:rsidP="007D2708">
      <w:pPr>
        <w:spacing w:after="0" w:line="240" w:lineRule="auto"/>
        <w:ind w:left="0"/>
        <w:jc w:val="both"/>
        <w:rPr>
          <w:rFonts w:ascii="Times New Roman" w:hAnsi="Times New Roman" w:cs="Times New Roman"/>
          <w:sz w:val="24"/>
          <w:szCs w:val="24"/>
        </w:rPr>
      </w:pPr>
    </w:p>
    <w:p w14:paraId="1617B86E" w14:textId="77777777" w:rsidR="00425FD1" w:rsidRPr="00CD6EC5" w:rsidRDefault="00425FD1" w:rsidP="007D2708">
      <w:pPr>
        <w:spacing w:after="0" w:line="240" w:lineRule="auto"/>
        <w:ind w:left="0"/>
        <w:jc w:val="both"/>
        <w:rPr>
          <w:rFonts w:ascii="Times New Roman" w:hAnsi="Times New Roman" w:cs="Times New Roman"/>
          <w:sz w:val="24"/>
          <w:szCs w:val="24"/>
        </w:rPr>
      </w:pPr>
    </w:p>
    <w:p w14:paraId="56B41003" w14:textId="31ED6BB3" w:rsidR="00AF5F00" w:rsidRPr="00425FD1" w:rsidRDefault="00425FD1" w:rsidP="007D2708">
      <w:pPr>
        <w:spacing w:after="0" w:line="240" w:lineRule="auto"/>
        <w:ind w:left="0"/>
        <w:jc w:val="both"/>
        <w:rPr>
          <w:rFonts w:ascii="Times New Roman" w:hAnsi="Times New Roman" w:cs="Times New Roman"/>
          <w:b/>
          <w:bCs/>
          <w:sz w:val="24"/>
          <w:szCs w:val="24"/>
        </w:rPr>
      </w:pPr>
      <w:r w:rsidRPr="00425FD1">
        <w:rPr>
          <w:rFonts w:ascii="Times New Roman" w:hAnsi="Times New Roman" w:cs="Times New Roman"/>
          <w:b/>
          <w:bCs/>
          <w:sz w:val="24"/>
          <w:szCs w:val="24"/>
        </w:rPr>
        <w:t>Piirihalduse ja viisapoliitika rahastu meetme nr 1.3</w:t>
      </w:r>
    </w:p>
    <w:p w14:paraId="04DA047B" w14:textId="73CD6DA4" w:rsidR="00425FD1" w:rsidRPr="00425FD1" w:rsidRDefault="00425FD1" w:rsidP="007D2708">
      <w:pPr>
        <w:spacing w:after="0" w:line="240" w:lineRule="auto"/>
        <w:ind w:left="0"/>
        <w:jc w:val="both"/>
        <w:rPr>
          <w:rFonts w:ascii="Times New Roman" w:hAnsi="Times New Roman" w:cs="Times New Roman"/>
          <w:b/>
          <w:bCs/>
          <w:sz w:val="24"/>
          <w:szCs w:val="24"/>
        </w:rPr>
      </w:pPr>
      <w:r w:rsidRPr="00425FD1">
        <w:rPr>
          <w:rFonts w:ascii="Times New Roman" w:hAnsi="Times New Roman" w:cs="Times New Roman"/>
          <w:b/>
          <w:bCs/>
          <w:sz w:val="24"/>
          <w:szCs w:val="24"/>
        </w:rPr>
        <w:t>„Koolituse ja koostöö kaudu Euroopa</w:t>
      </w:r>
    </w:p>
    <w:p w14:paraId="5D9CC743" w14:textId="354C0BE4" w:rsidR="00425FD1" w:rsidRPr="00425FD1" w:rsidRDefault="00425FD1" w:rsidP="007D2708">
      <w:pPr>
        <w:spacing w:after="0" w:line="240" w:lineRule="auto"/>
        <w:ind w:left="0"/>
        <w:jc w:val="both"/>
        <w:rPr>
          <w:rFonts w:ascii="Times New Roman" w:hAnsi="Times New Roman" w:cs="Times New Roman"/>
          <w:b/>
          <w:bCs/>
          <w:sz w:val="24"/>
          <w:szCs w:val="24"/>
        </w:rPr>
      </w:pPr>
      <w:r w:rsidRPr="00425FD1">
        <w:rPr>
          <w:rFonts w:ascii="Times New Roman" w:hAnsi="Times New Roman" w:cs="Times New Roman"/>
          <w:b/>
          <w:bCs/>
          <w:sz w:val="24"/>
          <w:szCs w:val="24"/>
        </w:rPr>
        <w:t>Piiri ja rannikuvalve toetamine</w:t>
      </w:r>
    </w:p>
    <w:p w14:paraId="071F0797" w14:textId="77777777" w:rsidR="00425FD1" w:rsidRPr="00425FD1" w:rsidRDefault="00425FD1" w:rsidP="007D2708">
      <w:pPr>
        <w:spacing w:after="0" w:line="240" w:lineRule="auto"/>
        <w:ind w:left="0"/>
        <w:jc w:val="both"/>
        <w:rPr>
          <w:rFonts w:ascii="Times New Roman" w:hAnsi="Times New Roman" w:cs="Times New Roman"/>
          <w:b/>
          <w:bCs/>
          <w:sz w:val="24"/>
          <w:szCs w:val="24"/>
        </w:rPr>
      </w:pPr>
      <w:r w:rsidRPr="00425FD1">
        <w:rPr>
          <w:rFonts w:ascii="Times New Roman" w:hAnsi="Times New Roman" w:cs="Times New Roman"/>
          <w:b/>
          <w:bCs/>
          <w:sz w:val="24"/>
          <w:szCs w:val="24"/>
        </w:rPr>
        <w:t>välispiiridel tõhusta Euroopa integreeritud</w:t>
      </w:r>
    </w:p>
    <w:p w14:paraId="4F9E379B" w14:textId="22443CB3" w:rsidR="00425FD1" w:rsidRPr="00425FD1" w:rsidRDefault="00425FD1" w:rsidP="007D2708">
      <w:pPr>
        <w:spacing w:after="0" w:line="240" w:lineRule="auto"/>
        <w:ind w:left="0"/>
        <w:jc w:val="both"/>
        <w:rPr>
          <w:rFonts w:ascii="Times New Roman" w:hAnsi="Times New Roman" w:cs="Times New Roman"/>
          <w:b/>
          <w:bCs/>
          <w:sz w:val="24"/>
          <w:szCs w:val="24"/>
        </w:rPr>
      </w:pPr>
      <w:r w:rsidRPr="00425FD1">
        <w:rPr>
          <w:rFonts w:ascii="Times New Roman" w:hAnsi="Times New Roman" w:cs="Times New Roman"/>
          <w:b/>
          <w:bCs/>
          <w:sz w:val="24"/>
          <w:szCs w:val="24"/>
        </w:rPr>
        <w:t>piirihalduse rakendamisel“</w:t>
      </w:r>
    </w:p>
    <w:p w14:paraId="518A99A6" w14:textId="60AF18B2" w:rsidR="00425FD1" w:rsidRPr="00425FD1" w:rsidRDefault="00425FD1" w:rsidP="007D2708">
      <w:pPr>
        <w:spacing w:after="0" w:line="240" w:lineRule="auto"/>
        <w:ind w:left="0"/>
        <w:jc w:val="both"/>
        <w:rPr>
          <w:rFonts w:ascii="Times New Roman" w:hAnsi="Times New Roman" w:cs="Times New Roman"/>
          <w:b/>
          <w:bCs/>
          <w:sz w:val="24"/>
          <w:szCs w:val="24"/>
        </w:rPr>
      </w:pPr>
      <w:r w:rsidRPr="00425FD1">
        <w:rPr>
          <w:rFonts w:ascii="Times New Roman" w:hAnsi="Times New Roman" w:cs="Times New Roman"/>
          <w:b/>
          <w:bCs/>
          <w:sz w:val="24"/>
          <w:szCs w:val="24"/>
        </w:rPr>
        <w:t>toetuse andmise tingimused</w:t>
      </w:r>
    </w:p>
    <w:p w14:paraId="09195A79" w14:textId="77777777" w:rsidR="00425FD1" w:rsidRDefault="00425FD1" w:rsidP="007D2708">
      <w:pPr>
        <w:spacing w:after="0" w:line="240" w:lineRule="auto"/>
        <w:ind w:left="0"/>
        <w:jc w:val="both"/>
        <w:rPr>
          <w:rFonts w:ascii="Times New Roman" w:hAnsi="Times New Roman" w:cs="Times New Roman"/>
          <w:sz w:val="24"/>
          <w:szCs w:val="24"/>
        </w:rPr>
      </w:pPr>
    </w:p>
    <w:p w14:paraId="51519888" w14:textId="77777777" w:rsidR="00377899" w:rsidRPr="00CD6EC5" w:rsidRDefault="00377899" w:rsidP="007D2708">
      <w:pPr>
        <w:spacing w:after="0" w:line="240" w:lineRule="auto"/>
        <w:ind w:left="0"/>
        <w:jc w:val="both"/>
        <w:rPr>
          <w:rFonts w:ascii="Times New Roman" w:hAnsi="Times New Roman" w:cs="Times New Roman"/>
          <w:sz w:val="24"/>
          <w:szCs w:val="24"/>
        </w:rPr>
      </w:pPr>
    </w:p>
    <w:bookmarkStart w:id="4" w:name="_Toc178472285"/>
    <w:bookmarkStart w:id="5" w:name="_Toc178407899"/>
    <w:p w14:paraId="17E33D8B" w14:textId="0B6C4954" w:rsidR="00BD3D46" w:rsidRPr="00BD3D46" w:rsidRDefault="00BD3D4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fldChar w:fldCharType="begin"/>
      </w:r>
      <w:r w:rsidRPr="00BD3D46">
        <w:rPr>
          <w:rFonts w:ascii="Times New Roman" w:eastAsia="Times New Roman" w:hAnsi="Times New Roman" w:cs="Times New Roman"/>
          <w:color w:val="000000" w:themeColor="text1"/>
          <w:sz w:val="24"/>
          <w:szCs w:val="24"/>
        </w:rPr>
        <w:instrText xml:space="preserve"> TOC \o "1-3" \h \z \u </w:instrText>
      </w:r>
      <w:r w:rsidRPr="00BD3D46">
        <w:rPr>
          <w:rFonts w:ascii="Times New Roman" w:eastAsia="Times New Roman" w:hAnsi="Times New Roman" w:cs="Times New Roman"/>
          <w:color w:val="000000" w:themeColor="text1"/>
          <w:sz w:val="24"/>
          <w:szCs w:val="24"/>
        </w:rPr>
        <w:fldChar w:fldCharType="end"/>
      </w:r>
      <w:r w:rsidRPr="00BD3D46">
        <w:rPr>
          <w:rFonts w:ascii="Times New Roman" w:eastAsia="Times New Roman" w:hAnsi="Times New Roman" w:cs="Times New Roman"/>
          <w:color w:val="000000" w:themeColor="text1"/>
          <w:sz w:val="24"/>
          <w:szCs w:val="24"/>
        </w:rPr>
        <w:t>Käskkiri kehtestatakse perioodi 2021–2027 Euroopa Liidu ühtekuuluvus- ja siseturvalisuspoliitika fondide rakendamise seaduse</w:t>
      </w:r>
      <w:r>
        <w:rPr>
          <w:rFonts w:ascii="Times New Roman" w:eastAsia="Times New Roman" w:hAnsi="Times New Roman" w:cs="Times New Roman"/>
          <w:color w:val="000000" w:themeColor="text1"/>
          <w:sz w:val="24"/>
          <w:szCs w:val="24"/>
        </w:rPr>
        <w:t xml:space="preserve"> </w:t>
      </w:r>
      <w:r w:rsidRPr="00BD3D46">
        <w:rPr>
          <w:rFonts w:ascii="Times New Roman" w:eastAsia="Times New Roman" w:hAnsi="Times New Roman" w:cs="Times New Roman"/>
          <w:color w:val="000000" w:themeColor="text1"/>
          <w:sz w:val="24"/>
          <w:szCs w:val="24"/>
        </w:rPr>
        <w:t>§ 10 lõigete 2 ja 4 alusel.</w:t>
      </w:r>
    </w:p>
    <w:bookmarkEnd w:id="4"/>
    <w:bookmarkEnd w:id="5"/>
    <w:p w14:paraId="56B41004" w14:textId="21AD54BA" w:rsidR="00AF5F00" w:rsidRPr="00CD6EC5" w:rsidRDefault="00AF5F00" w:rsidP="007D2708">
      <w:pPr>
        <w:spacing w:after="0" w:line="240" w:lineRule="auto"/>
        <w:ind w:left="0"/>
        <w:jc w:val="both"/>
        <w:rPr>
          <w:rFonts w:ascii="Times New Roman" w:hAnsi="Times New Roman" w:cs="Times New Roman"/>
          <w:sz w:val="24"/>
          <w:szCs w:val="24"/>
        </w:rPr>
      </w:pPr>
    </w:p>
    <w:p w14:paraId="56B41005" w14:textId="77777777" w:rsidR="00AF5F00" w:rsidRPr="00CD6EC5" w:rsidRDefault="00AF5F00" w:rsidP="007D2708">
      <w:pPr>
        <w:spacing w:after="0" w:line="240" w:lineRule="auto"/>
        <w:ind w:left="0"/>
        <w:jc w:val="both"/>
        <w:rPr>
          <w:rFonts w:ascii="Times New Roman" w:hAnsi="Times New Roman" w:cs="Times New Roman"/>
          <w:sz w:val="24"/>
          <w:szCs w:val="24"/>
        </w:rPr>
      </w:pPr>
    </w:p>
    <w:p w14:paraId="06E48E8E" w14:textId="77777777" w:rsidR="00BD3D46" w:rsidRPr="00BD3D46" w:rsidRDefault="00BD3D46" w:rsidP="00BD3D46">
      <w:pPr>
        <w:spacing w:after="0" w:line="240" w:lineRule="auto"/>
        <w:ind w:left="0"/>
        <w:rPr>
          <w:rFonts w:ascii="Times New Roman" w:hAnsi="Times New Roman" w:cs="Times New Roman"/>
          <w:b/>
          <w:sz w:val="24"/>
          <w:szCs w:val="24"/>
        </w:rPr>
      </w:pPr>
      <w:r w:rsidRPr="00BD3D46">
        <w:rPr>
          <w:rFonts w:ascii="Times New Roman" w:hAnsi="Times New Roman" w:cs="Times New Roman"/>
          <w:b/>
          <w:sz w:val="24"/>
          <w:szCs w:val="24"/>
        </w:rPr>
        <w:t xml:space="preserve">Toetuse andmise tingimuste abikõlblikkuse periood </w:t>
      </w:r>
    </w:p>
    <w:p w14:paraId="093D902B" w14:textId="77777777" w:rsidR="00BD3D46" w:rsidRPr="00BD3D46" w:rsidRDefault="00BD3D46" w:rsidP="00BD3D46">
      <w:pPr>
        <w:spacing w:after="0" w:line="240" w:lineRule="auto"/>
        <w:ind w:left="0"/>
        <w:rPr>
          <w:rFonts w:ascii="Times New Roman" w:hAnsi="Times New Roman" w:cs="Times New Roman"/>
          <w:sz w:val="24"/>
          <w:szCs w:val="24"/>
        </w:rPr>
      </w:pPr>
      <w:r w:rsidRPr="00BD3D46">
        <w:rPr>
          <w:rFonts w:ascii="Times New Roman" w:hAnsi="Times New Roman" w:cs="Times New Roman"/>
          <w:sz w:val="24"/>
          <w:szCs w:val="24"/>
        </w:rPr>
        <w:t xml:space="preserve">01.01.2023–31.12.2029 </w:t>
      </w:r>
    </w:p>
    <w:p w14:paraId="19D0660A" w14:textId="77777777" w:rsidR="00BD3D46" w:rsidRPr="00BD3D46" w:rsidRDefault="00BD3D46" w:rsidP="00BD3D46">
      <w:pPr>
        <w:spacing w:line="240" w:lineRule="auto"/>
        <w:ind w:left="0"/>
        <w:rPr>
          <w:rFonts w:ascii="Times New Roman" w:hAnsi="Times New Roman" w:cs="Times New Roman"/>
          <w:sz w:val="24"/>
          <w:szCs w:val="24"/>
        </w:rPr>
      </w:pPr>
    </w:p>
    <w:p w14:paraId="6AE74BBF" w14:textId="19092B87" w:rsidR="00BD3D46" w:rsidRPr="00BD3D46" w:rsidRDefault="00BD3D46" w:rsidP="00BD3D46">
      <w:pPr>
        <w:spacing w:after="0" w:line="240" w:lineRule="auto"/>
        <w:ind w:left="0"/>
        <w:rPr>
          <w:rFonts w:ascii="Times New Roman" w:hAnsi="Times New Roman" w:cs="Times New Roman"/>
          <w:b/>
          <w:sz w:val="24"/>
          <w:szCs w:val="24"/>
        </w:rPr>
      </w:pPr>
      <w:r w:rsidRPr="00BD3D46">
        <w:rPr>
          <w:rFonts w:ascii="Times New Roman" w:hAnsi="Times New Roman" w:cs="Times New Roman"/>
          <w:b/>
          <w:sz w:val="24"/>
          <w:szCs w:val="24"/>
        </w:rPr>
        <w:t>Elluviija</w:t>
      </w:r>
      <w:r>
        <w:rPr>
          <w:rFonts w:ascii="Times New Roman" w:hAnsi="Times New Roman" w:cs="Times New Roman"/>
          <w:b/>
          <w:sz w:val="24"/>
          <w:szCs w:val="24"/>
        </w:rPr>
        <w:t>d</w:t>
      </w:r>
      <w:r w:rsidRPr="00BD3D46">
        <w:rPr>
          <w:rFonts w:ascii="Times New Roman" w:hAnsi="Times New Roman" w:cs="Times New Roman"/>
          <w:b/>
          <w:sz w:val="24"/>
          <w:szCs w:val="24"/>
        </w:rPr>
        <w:t xml:space="preserve"> </w:t>
      </w:r>
    </w:p>
    <w:p w14:paraId="4651CE7B" w14:textId="77777777" w:rsidR="00BD3D46" w:rsidRPr="00BD3D46" w:rsidRDefault="00BD3D46" w:rsidP="00BD3D46">
      <w:pPr>
        <w:spacing w:after="0" w:line="240" w:lineRule="auto"/>
        <w:ind w:left="0"/>
        <w:rPr>
          <w:rFonts w:ascii="Times New Roman" w:hAnsi="Times New Roman" w:cs="Times New Roman"/>
          <w:sz w:val="24"/>
          <w:szCs w:val="24"/>
        </w:rPr>
      </w:pPr>
      <w:r w:rsidRPr="00BD3D46">
        <w:rPr>
          <w:rFonts w:ascii="Times New Roman" w:hAnsi="Times New Roman" w:cs="Times New Roman"/>
          <w:sz w:val="24"/>
          <w:szCs w:val="24"/>
        </w:rPr>
        <w:t xml:space="preserve">Politsei- ja Piirivalveamet (edaspidi </w:t>
      </w:r>
      <w:r w:rsidRPr="00BD3D46">
        <w:rPr>
          <w:rFonts w:ascii="Times New Roman" w:hAnsi="Times New Roman" w:cs="Times New Roman"/>
          <w:i/>
          <w:iCs/>
          <w:sz w:val="24"/>
          <w:szCs w:val="24"/>
        </w:rPr>
        <w:t>PPA</w:t>
      </w:r>
      <w:r w:rsidRPr="00BD3D46">
        <w:rPr>
          <w:rFonts w:ascii="Times New Roman" w:hAnsi="Times New Roman" w:cs="Times New Roman"/>
          <w:sz w:val="24"/>
          <w:szCs w:val="24"/>
        </w:rPr>
        <w:t>)</w:t>
      </w:r>
    </w:p>
    <w:p w14:paraId="4B6B1455" w14:textId="77777777" w:rsidR="00BD3D46" w:rsidRPr="00BD3D46" w:rsidRDefault="00BD3D46" w:rsidP="00BD3D46">
      <w:pPr>
        <w:spacing w:after="0" w:line="240" w:lineRule="auto"/>
        <w:ind w:left="0"/>
        <w:rPr>
          <w:rFonts w:ascii="Times New Roman" w:hAnsi="Times New Roman" w:cs="Times New Roman"/>
          <w:sz w:val="24"/>
          <w:szCs w:val="24"/>
        </w:rPr>
      </w:pPr>
      <w:r w:rsidRPr="00BD3D46">
        <w:rPr>
          <w:rFonts w:ascii="Times New Roman" w:hAnsi="Times New Roman" w:cs="Times New Roman"/>
          <w:sz w:val="24"/>
          <w:szCs w:val="24"/>
        </w:rPr>
        <w:t xml:space="preserve">Maksu- ja Tolliamet (edaspidi </w:t>
      </w:r>
      <w:r w:rsidRPr="00BD3D46">
        <w:rPr>
          <w:rFonts w:ascii="Times New Roman" w:hAnsi="Times New Roman" w:cs="Times New Roman"/>
          <w:i/>
          <w:iCs/>
          <w:sz w:val="24"/>
          <w:szCs w:val="24"/>
        </w:rPr>
        <w:t>MTA</w:t>
      </w:r>
      <w:r w:rsidRPr="00BD3D46">
        <w:rPr>
          <w:rFonts w:ascii="Times New Roman" w:hAnsi="Times New Roman" w:cs="Times New Roman"/>
          <w:sz w:val="24"/>
          <w:szCs w:val="24"/>
        </w:rPr>
        <w:t>)</w:t>
      </w:r>
    </w:p>
    <w:p w14:paraId="2F04E8A4" w14:textId="150C6DFF" w:rsidR="00BD3D46" w:rsidRDefault="00BD3D46" w:rsidP="00BD3D46">
      <w:pPr>
        <w:spacing w:after="0" w:line="240" w:lineRule="auto"/>
        <w:ind w:left="0"/>
        <w:rPr>
          <w:rFonts w:ascii="Times New Roman" w:hAnsi="Times New Roman" w:cs="Times New Roman"/>
          <w:b/>
          <w:sz w:val="24"/>
          <w:szCs w:val="24"/>
        </w:rPr>
      </w:pPr>
    </w:p>
    <w:p w14:paraId="18E47CBF" w14:textId="77777777" w:rsidR="000B08FA" w:rsidRPr="00BD3D46" w:rsidRDefault="000B08FA" w:rsidP="00BD3D46">
      <w:pPr>
        <w:spacing w:after="0" w:line="240" w:lineRule="auto"/>
        <w:ind w:left="0"/>
        <w:rPr>
          <w:rFonts w:ascii="Times New Roman" w:hAnsi="Times New Roman" w:cs="Times New Roman"/>
          <w:b/>
          <w:sz w:val="24"/>
          <w:szCs w:val="24"/>
        </w:rPr>
      </w:pPr>
    </w:p>
    <w:p w14:paraId="6A5DB9E9" w14:textId="77777777" w:rsidR="00BD3D46" w:rsidRPr="00BD3D46" w:rsidRDefault="00BD3D46" w:rsidP="00BD3D46">
      <w:pPr>
        <w:spacing w:after="0" w:line="240" w:lineRule="auto"/>
        <w:ind w:left="0"/>
        <w:rPr>
          <w:rFonts w:ascii="Times New Roman" w:hAnsi="Times New Roman" w:cs="Times New Roman"/>
          <w:b/>
          <w:sz w:val="24"/>
          <w:szCs w:val="24"/>
        </w:rPr>
      </w:pPr>
      <w:r w:rsidRPr="00BD3D46">
        <w:rPr>
          <w:rFonts w:ascii="Times New Roman" w:hAnsi="Times New Roman" w:cs="Times New Roman"/>
          <w:b/>
          <w:sz w:val="24"/>
          <w:szCs w:val="24"/>
        </w:rPr>
        <w:t>Korraldusasutus, rakendusasutus, rakendusüksus</w:t>
      </w:r>
    </w:p>
    <w:p w14:paraId="28B213C9" w14:textId="77777777" w:rsidR="00BD3D46" w:rsidRPr="00BD3D46" w:rsidRDefault="00BD3D46" w:rsidP="00BD3D46">
      <w:pPr>
        <w:spacing w:after="0" w:line="240" w:lineRule="auto"/>
        <w:ind w:left="0"/>
        <w:rPr>
          <w:rFonts w:ascii="Times New Roman" w:hAnsi="Times New Roman" w:cs="Times New Roman"/>
          <w:sz w:val="24"/>
          <w:szCs w:val="24"/>
        </w:rPr>
      </w:pPr>
      <w:r w:rsidRPr="00BD3D46">
        <w:rPr>
          <w:rFonts w:ascii="Times New Roman" w:hAnsi="Times New Roman" w:cs="Times New Roman"/>
          <w:sz w:val="24"/>
          <w:szCs w:val="24"/>
        </w:rPr>
        <w:t xml:space="preserve">Siseministeerium (edaspidi </w:t>
      </w:r>
      <w:r w:rsidRPr="00BD3D46">
        <w:rPr>
          <w:rFonts w:ascii="Times New Roman" w:hAnsi="Times New Roman" w:cs="Times New Roman"/>
          <w:i/>
          <w:iCs/>
          <w:sz w:val="24"/>
          <w:szCs w:val="24"/>
        </w:rPr>
        <w:t>SiM</w:t>
      </w:r>
      <w:r w:rsidRPr="00BD3D46">
        <w:rPr>
          <w:rFonts w:ascii="Times New Roman" w:hAnsi="Times New Roman" w:cs="Times New Roman"/>
          <w:sz w:val="24"/>
          <w:szCs w:val="24"/>
        </w:rPr>
        <w:t>)</w:t>
      </w:r>
    </w:p>
    <w:p w14:paraId="52ADCE53" w14:textId="77777777" w:rsidR="00BD3D46" w:rsidRPr="00BD3D46" w:rsidRDefault="00BD3D46" w:rsidP="00BD3D46">
      <w:pPr>
        <w:spacing w:after="0"/>
        <w:ind w:left="0"/>
        <w:rPr>
          <w:rFonts w:ascii="Times New Roman" w:hAnsi="Times New Roman" w:cs="Times New Roman"/>
          <w:sz w:val="24"/>
          <w:szCs w:val="24"/>
        </w:rPr>
      </w:pPr>
    </w:p>
    <w:p w14:paraId="56B41006" w14:textId="0FD798D6" w:rsidR="00BD3D46" w:rsidRDefault="00BD3D46">
      <w:pPr>
        <w:ind w:left="0"/>
        <w:rPr>
          <w:rFonts w:ascii="Times New Roman" w:hAnsi="Times New Roman" w:cs="Times New Roman"/>
          <w:sz w:val="24"/>
          <w:szCs w:val="24"/>
        </w:rPr>
      </w:pPr>
      <w:r>
        <w:rPr>
          <w:rFonts w:ascii="Times New Roman" w:hAnsi="Times New Roman" w:cs="Times New Roman"/>
          <w:sz w:val="24"/>
          <w:szCs w:val="24"/>
        </w:rPr>
        <w:br w:type="page"/>
      </w:r>
    </w:p>
    <w:p w14:paraId="1C1FBD80" w14:textId="77777777" w:rsidR="00BD3D46" w:rsidRPr="00BD3D46" w:rsidRDefault="00BD3D46" w:rsidP="00BD3D46">
      <w:pPr>
        <w:keepNext/>
        <w:numPr>
          <w:ilvl w:val="0"/>
          <w:numId w:val="1"/>
        </w:numPr>
        <w:spacing w:before="240" w:after="60" w:line="240" w:lineRule="auto"/>
        <w:ind w:left="567" w:hanging="567"/>
        <w:jc w:val="both"/>
        <w:outlineLvl w:val="1"/>
        <w:rPr>
          <w:rFonts w:ascii="Times New Roman" w:eastAsia="Times New Roman" w:hAnsi="Times New Roman" w:cs="Times New Roman"/>
          <w:b/>
          <w:bCs/>
          <w:color w:val="000000" w:themeColor="text1"/>
          <w:sz w:val="24"/>
          <w:szCs w:val="24"/>
          <w:lang w:eastAsia="et-EE"/>
        </w:rPr>
      </w:pPr>
      <w:bookmarkStart w:id="6" w:name="_Toc390093264"/>
      <w:bookmarkStart w:id="7" w:name="_Toc178472287"/>
      <w:bookmarkStart w:id="8" w:name="_Toc178407901"/>
      <w:bookmarkStart w:id="9" w:name="_Toc178406133"/>
      <w:bookmarkStart w:id="10" w:name="_Toc175708660"/>
      <w:bookmarkStart w:id="11" w:name="_Toc170275206"/>
      <w:bookmarkStart w:id="12" w:name="_Toc170272759"/>
      <w:bookmarkStart w:id="13" w:name="_Toc170205224"/>
      <w:bookmarkStart w:id="14" w:name="_Toc170120409"/>
      <w:bookmarkStart w:id="15" w:name="_Toc170119580"/>
      <w:bookmarkStart w:id="16" w:name="_Toc170119222"/>
      <w:bookmarkStart w:id="17" w:name="_Toc169927288"/>
      <w:bookmarkStart w:id="18" w:name="_Toc169927187"/>
      <w:bookmarkStart w:id="19" w:name="_Toc169927012"/>
      <w:bookmarkStart w:id="20" w:name="_Toc166995978"/>
      <w:bookmarkStart w:id="21" w:name="_Toc165193428"/>
      <w:bookmarkStart w:id="22" w:name="_Toc165192991"/>
      <w:bookmarkStart w:id="23" w:name="_Toc165192885"/>
      <w:bookmarkStart w:id="24" w:name="_Toc165181723"/>
      <w:bookmarkStart w:id="25" w:name="_Toc165181550"/>
      <w:bookmarkStart w:id="26" w:name="_Toc164846559"/>
      <w:bookmarkStart w:id="27" w:name="_Toc164504921"/>
      <w:bookmarkStart w:id="28" w:name="_Toc164504038"/>
      <w:bookmarkStart w:id="29" w:name="_Toc164502716"/>
      <w:bookmarkStart w:id="30" w:name="_Toc164496112"/>
      <w:r w:rsidRPr="00BD3D46">
        <w:rPr>
          <w:rFonts w:ascii="Times New Roman" w:eastAsia="Times New Roman" w:hAnsi="Times New Roman" w:cs="Times New Roman"/>
          <w:b/>
          <w:bCs/>
          <w:color w:val="000000" w:themeColor="text1"/>
          <w:sz w:val="24"/>
          <w:szCs w:val="24"/>
          <w:lang w:eastAsia="et-EE"/>
        </w:rPr>
        <w:lastRenderedPageBreak/>
        <w:t>Reguleerimisala</w:t>
      </w:r>
      <w:bookmarkEnd w:id="6"/>
      <w:r w:rsidRPr="00BD3D46">
        <w:rPr>
          <w:rFonts w:ascii="Times New Roman" w:eastAsia="Times New Roman" w:hAnsi="Times New Roman" w:cs="Times New Roman"/>
          <w:b/>
          <w:bCs/>
          <w:color w:val="000000" w:themeColor="text1"/>
          <w:sz w:val="24"/>
          <w:szCs w:val="24"/>
          <w:lang w:eastAsia="et-EE"/>
        </w:rPr>
        <w:t xml:space="preserve"> ja seosed Eesti riigi eesmärkidega</w:t>
      </w:r>
    </w:p>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2BA4839C" w14:textId="77777777" w:rsidR="00E62F2E" w:rsidRDefault="00BD3D46" w:rsidP="00E62F2E">
      <w:pPr>
        <w:spacing w:line="240" w:lineRule="auto"/>
        <w:ind w:left="567"/>
        <w:contextualSpacing/>
        <w:jc w:val="both"/>
        <w:rPr>
          <w:ins w:id="31" w:author="Aivi Kuivonen" w:date="2025-10-02T16:07:00Z"/>
          <w:rFonts w:ascii="Times New Roman" w:hAnsi="Times New Roman" w:cs="Times New Roman"/>
          <w:sz w:val="24"/>
          <w:szCs w:val="24"/>
        </w:rPr>
      </w:pPr>
      <w:r w:rsidRPr="00BD3D46">
        <w:rPr>
          <w:rFonts w:ascii="Times New Roman" w:hAnsi="Times New Roman" w:cs="Times New Roman"/>
          <w:sz w:val="24"/>
          <w:szCs w:val="24"/>
        </w:rPr>
        <w:t>Käskkirjaga reguleeritakse siseministri 1</w:t>
      </w:r>
      <w:ins w:id="32" w:author="Aivi Kuivonen" w:date="2025-10-02T16:02:00Z">
        <w:r w:rsidR="00E62F2E">
          <w:rPr>
            <w:rFonts w:ascii="Times New Roman" w:hAnsi="Times New Roman" w:cs="Times New Roman"/>
            <w:sz w:val="24"/>
            <w:szCs w:val="24"/>
          </w:rPr>
          <w:t>8</w:t>
        </w:r>
      </w:ins>
      <w:del w:id="33" w:author="Aivi Kuivonen" w:date="2025-10-02T16:02:00Z">
        <w:r w:rsidRPr="00BD3D46" w:rsidDel="00E62F2E">
          <w:rPr>
            <w:rFonts w:ascii="Times New Roman" w:hAnsi="Times New Roman" w:cs="Times New Roman"/>
            <w:sz w:val="24"/>
            <w:szCs w:val="24"/>
          </w:rPr>
          <w:delText>2</w:delText>
        </w:r>
      </w:del>
      <w:r w:rsidRPr="00BD3D46">
        <w:rPr>
          <w:rFonts w:ascii="Times New Roman" w:hAnsi="Times New Roman" w:cs="Times New Roman"/>
          <w:sz w:val="24"/>
          <w:szCs w:val="24"/>
        </w:rPr>
        <w:t xml:space="preserve">. </w:t>
      </w:r>
      <w:ins w:id="34" w:author="Aivi Kuivonen" w:date="2025-10-02T16:01:00Z">
        <w:r w:rsidR="00E62F2E">
          <w:rPr>
            <w:rFonts w:ascii="Times New Roman" w:hAnsi="Times New Roman" w:cs="Times New Roman"/>
            <w:sz w:val="24"/>
            <w:szCs w:val="24"/>
          </w:rPr>
          <w:t>septembri</w:t>
        </w:r>
      </w:ins>
      <w:del w:id="35" w:author="Aivi Kuivonen" w:date="2025-10-02T16:01:00Z">
        <w:r w:rsidRPr="00BD3D46" w:rsidDel="00E62F2E">
          <w:rPr>
            <w:rFonts w:ascii="Times New Roman" w:hAnsi="Times New Roman" w:cs="Times New Roman"/>
            <w:sz w:val="24"/>
            <w:szCs w:val="24"/>
          </w:rPr>
          <w:delText>detsembri</w:delText>
        </w:r>
      </w:del>
      <w:r w:rsidRPr="00BD3D46">
        <w:rPr>
          <w:rFonts w:ascii="Times New Roman" w:hAnsi="Times New Roman" w:cs="Times New Roman"/>
          <w:sz w:val="24"/>
          <w:szCs w:val="24"/>
        </w:rPr>
        <w:t xml:space="preserve"> 202</w:t>
      </w:r>
      <w:ins w:id="36" w:author="Aivi Kuivonen" w:date="2025-10-02T16:02:00Z">
        <w:r w:rsidR="00E62F2E">
          <w:rPr>
            <w:rFonts w:ascii="Times New Roman" w:hAnsi="Times New Roman" w:cs="Times New Roman"/>
            <w:sz w:val="24"/>
            <w:szCs w:val="24"/>
          </w:rPr>
          <w:t>5</w:t>
        </w:r>
      </w:ins>
      <w:del w:id="37" w:author="Aivi Kuivonen" w:date="2025-10-02T16:01:00Z">
        <w:r w:rsidRPr="00BD3D46" w:rsidDel="00E62F2E">
          <w:rPr>
            <w:rFonts w:ascii="Times New Roman" w:hAnsi="Times New Roman" w:cs="Times New Roman"/>
            <w:sz w:val="24"/>
            <w:szCs w:val="24"/>
          </w:rPr>
          <w:delText>2</w:delText>
        </w:r>
      </w:del>
      <w:r w:rsidRPr="00BD3D46">
        <w:rPr>
          <w:rFonts w:ascii="Times New Roman" w:hAnsi="Times New Roman" w:cs="Times New Roman"/>
          <w:sz w:val="24"/>
          <w:szCs w:val="24"/>
        </w:rPr>
        <w:t xml:space="preserve"> .a käskkirjaga nr 1-3/</w:t>
      </w:r>
      <w:ins w:id="38" w:author="Aivi Kuivonen" w:date="2025-10-02T16:02:00Z">
        <w:r w:rsidR="00E62F2E">
          <w:rPr>
            <w:rFonts w:ascii="Times New Roman" w:hAnsi="Times New Roman" w:cs="Times New Roman"/>
            <w:sz w:val="24"/>
            <w:szCs w:val="24"/>
          </w:rPr>
          <w:t>65</w:t>
        </w:r>
      </w:ins>
      <w:del w:id="39" w:author="Aivi Kuivonen" w:date="2025-10-02T16:02:00Z">
        <w:r w:rsidRPr="00BD3D46" w:rsidDel="00E62F2E">
          <w:rPr>
            <w:rFonts w:ascii="Times New Roman" w:hAnsi="Times New Roman" w:cs="Times New Roman"/>
            <w:sz w:val="24"/>
            <w:szCs w:val="24"/>
          </w:rPr>
          <w:delText>96</w:delText>
        </w:r>
      </w:del>
      <w:r w:rsidRPr="00BD3D46">
        <w:rPr>
          <w:rFonts w:ascii="Times New Roman" w:hAnsi="Times New Roman" w:cs="Times New Roman"/>
          <w:sz w:val="24"/>
          <w:szCs w:val="24"/>
        </w:rPr>
        <w:t xml:space="preserve"> kinnitatud piirihalduse ja viisapoliitika rahastu 2021–2027 (edaspidi </w:t>
      </w:r>
      <w:r w:rsidRPr="00BD3D46">
        <w:rPr>
          <w:rFonts w:ascii="Times New Roman" w:hAnsi="Times New Roman" w:cs="Times New Roman"/>
          <w:i/>
          <w:iCs/>
          <w:sz w:val="24"/>
          <w:szCs w:val="24"/>
        </w:rPr>
        <w:t>BMVI</w:t>
      </w:r>
      <w:r w:rsidRPr="00BD3D46">
        <w:rPr>
          <w:rFonts w:ascii="Times New Roman" w:hAnsi="Times New Roman" w:cs="Times New Roman"/>
          <w:sz w:val="24"/>
          <w:szCs w:val="24"/>
        </w:rPr>
        <w:t xml:space="preserve">) rahastamiskava meetme nr 1.3 </w:t>
      </w:r>
      <w:r w:rsidRPr="00BD3D46">
        <w:rPr>
          <w:rFonts w:ascii="Times New Roman" w:eastAsia="Times New Roman" w:hAnsi="Times New Roman" w:cs="Times New Roman"/>
          <w:color w:val="000000" w:themeColor="text1"/>
          <w:sz w:val="24"/>
          <w:szCs w:val="24"/>
        </w:rPr>
        <w:t>„Koolituse ja koostöö kaudu Euroopa piiri- ja rannikuvalve toetamine välispiiridel tõhusa Euroopa integreeritud piirihalduse rakendamisel“</w:t>
      </w:r>
      <w:r w:rsidRPr="00BD3D46">
        <w:rPr>
          <w:rFonts w:ascii="Times New Roman" w:hAnsi="Times New Roman" w:cs="Times New Roman"/>
          <w:sz w:val="24"/>
          <w:szCs w:val="24"/>
        </w:rPr>
        <w:t xml:space="preserve"> tulemuste saavutamiseks toetuse andmise ja kasutamise tingimusi ja korda.</w:t>
      </w:r>
      <w:ins w:id="40" w:author="Aivi Kuivonen" w:date="2025-10-02T16:07:00Z">
        <w:r w:rsidR="00E62F2E" w:rsidRPr="00E62F2E">
          <w:rPr>
            <w:rFonts w:ascii="Times New Roman" w:hAnsi="Times New Roman" w:cs="Times New Roman"/>
            <w:i/>
            <w:iCs/>
            <w:sz w:val="24"/>
            <w:szCs w:val="24"/>
          </w:rPr>
          <w:t xml:space="preserve"> (muudetud siseministri …kk nr …)</w:t>
        </w:r>
      </w:ins>
    </w:p>
    <w:p w14:paraId="08B599D1" w14:textId="6DFA0526" w:rsidR="00BD3D46" w:rsidRPr="00BD3D46" w:rsidRDefault="00BD3D46" w:rsidP="00E62F2E">
      <w:pPr>
        <w:spacing w:line="240" w:lineRule="auto"/>
        <w:ind w:left="567"/>
        <w:contextualSpacing/>
        <w:jc w:val="both"/>
        <w:rPr>
          <w:rFonts w:ascii="Times New Roman" w:hAnsi="Times New Roman" w:cs="Times New Roman"/>
          <w:sz w:val="24"/>
          <w:szCs w:val="24"/>
        </w:rPr>
      </w:pPr>
      <w:del w:id="41" w:author="Aivi Kuivonen" w:date="2025-10-02T16:07:00Z">
        <w:r w:rsidRPr="00BD3D46" w:rsidDel="00E62F2E">
          <w:rPr>
            <w:rFonts w:ascii="Times New Roman" w:hAnsi="Times New Roman" w:cs="Times New Roman"/>
            <w:sz w:val="24"/>
            <w:szCs w:val="24"/>
          </w:rPr>
          <w:delText xml:space="preserve"> </w:delText>
        </w:r>
      </w:del>
    </w:p>
    <w:p w14:paraId="10F52384" w14:textId="5EA6A55A" w:rsidR="00BD3D46" w:rsidRPr="00BD3D46" w:rsidRDefault="00BD3D46" w:rsidP="00BD3D46">
      <w:pPr>
        <w:numPr>
          <w:ilvl w:val="1"/>
          <w:numId w:val="4"/>
        </w:numPr>
        <w:spacing w:line="240" w:lineRule="auto"/>
        <w:ind w:left="567" w:hanging="567"/>
        <w:contextualSpacing/>
        <w:rPr>
          <w:rFonts w:ascii="Times New Roman" w:hAnsi="Times New Roman" w:cs="Times New Roman"/>
          <w:sz w:val="24"/>
          <w:szCs w:val="24"/>
          <w:lang w:eastAsia="et-EE"/>
        </w:rPr>
      </w:pPr>
      <w:r w:rsidRPr="00BD3D46">
        <w:rPr>
          <w:rFonts w:ascii="Times New Roman" w:hAnsi="Times New Roman" w:cs="Times New Roman"/>
          <w:sz w:val="24"/>
          <w:szCs w:val="24"/>
          <w:lang w:eastAsia="et-EE"/>
        </w:rPr>
        <w:t>Seosed BMVI ja Eesti riigi eesmärkidega</w:t>
      </w:r>
    </w:p>
    <w:p w14:paraId="27604AA2"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Toetuse andmise tingimused (edaspidi </w:t>
      </w:r>
      <w:r w:rsidRPr="00BD3D46">
        <w:rPr>
          <w:rFonts w:ascii="Times New Roman" w:hAnsi="Times New Roman" w:cs="Times New Roman"/>
          <w:i/>
          <w:iCs/>
          <w:sz w:val="24"/>
          <w:szCs w:val="24"/>
        </w:rPr>
        <w:t>TAT</w:t>
      </w:r>
      <w:r w:rsidRPr="00BD3D46">
        <w:rPr>
          <w:rFonts w:ascii="Times New Roman" w:hAnsi="Times New Roman" w:cs="Times New Roman"/>
          <w:sz w:val="24"/>
          <w:szCs w:val="24"/>
        </w:rPr>
        <w:t>) on seotud Euroopa Parlamendi ja nõukogu määruse (EL) 2021/1148</w:t>
      </w:r>
      <w:r w:rsidRPr="00BD3D46">
        <w:rPr>
          <w:rFonts w:ascii="Times New Roman" w:hAnsi="Times New Roman" w:cs="Times New Roman"/>
          <w:sz w:val="24"/>
          <w:szCs w:val="24"/>
          <w:vertAlign w:val="superscript"/>
        </w:rPr>
        <w:footnoteReference w:id="1"/>
      </w:r>
      <w:r w:rsidRPr="00BD3D46">
        <w:rPr>
          <w:rFonts w:ascii="Times New Roman" w:hAnsi="Times New Roman" w:cs="Times New Roman"/>
          <w:sz w:val="24"/>
          <w:szCs w:val="24"/>
        </w:rPr>
        <w:t xml:space="preserve"> (edaspidi </w:t>
      </w:r>
      <w:r w:rsidRPr="00BD3D46">
        <w:rPr>
          <w:rFonts w:ascii="Times New Roman" w:hAnsi="Times New Roman" w:cs="Times New Roman"/>
          <w:i/>
          <w:iCs/>
          <w:sz w:val="24"/>
          <w:szCs w:val="24"/>
        </w:rPr>
        <w:t>BMVI määrus</w:t>
      </w:r>
      <w:r w:rsidRPr="00BD3D46">
        <w:rPr>
          <w:rFonts w:ascii="Times New Roman" w:hAnsi="Times New Roman" w:cs="Times New Roman"/>
          <w:sz w:val="24"/>
          <w:szCs w:val="24"/>
        </w:rPr>
        <w:t xml:space="preserve">) artikli 3 punktis 1 toodud BMVI poliitikaeesmärgiga „Tagada tugev ja tõhus Euroopa integreeritud piirihaldus välispiiridel, aidates seeläbi tagada liidus kõrgetasemelise sisejulgeoleku, samal ajal kaitstes inimeste vaba liikumist liidu piires, ning järgides täielikult asjaomast liidu </w:t>
      </w:r>
      <w:proofErr w:type="spellStart"/>
      <w:r w:rsidRPr="00BD3D46">
        <w:rPr>
          <w:rFonts w:ascii="Times New Roman" w:hAnsi="Times New Roman" w:cs="Times New Roman"/>
          <w:i/>
          <w:iCs/>
          <w:sz w:val="24"/>
          <w:szCs w:val="24"/>
        </w:rPr>
        <w:t>acquis</w:t>
      </w:r>
      <w:r w:rsidRPr="00BD3D46">
        <w:rPr>
          <w:rFonts w:ascii="Times New Roman" w:hAnsi="Times New Roman" w:cs="Times New Roman"/>
          <w:sz w:val="24"/>
          <w:szCs w:val="24"/>
        </w:rPr>
        <w:t>’d</w:t>
      </w:r>
      <w:proofErr w:type="spellEnd"/>
      <w:r w:rsidRPr="00BD3D46">
        <w:rPr>
          <w:rFonts w:ascii="Times New Roman" w:hAnsi="Times New Roman" w:cs="Times New Roman"/>
          <w:sz w:val="24"/>
          <w:szCs w:val="24"/>
        </w:rPr>
        <w:t xml:space="preserve"> ning liidu ja liikmesriikide rahvusvahelisi kohustusi, mis tulenevad rahvusvahelistest lepingutest, mille osalised nad on“ ning BMVI määruse artikli 3 punktis 2 a) toodud erieesmärgiga „Toetada Euroopa piiri- ja rannikuvalve poolt välispiiridel rakendatavat tõhusat Euroopa integreeritud piirihaldust, mille eest jagavad vastutust Euroopa Piiri- ja Rannikuvalve Amet ning piirihalduse eest vastutavad riiklikud asutused, et hõlbustada seaduslikku piiriületust, ennetada ja avastada ebaseaduslikku sisserännet ja piiriülest kuritegevust ning hallata tõhusalt rändevooge“.</w:t>
      </w:r>
    </w:p>
    <w:p w14:paraId="341BEDDD"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p>
    <w:p w14:paraId="2E80F5ED" w14:textId="5E7FFF16" w:rsidR="00BD3D46" w:rsidRPr="00BD3D46" w:rsidRDefault="00BD3D46" w:rsidP="00BD3D46">
      <w:pPr>
        <w:numPr>
          <w:ilvl w:val="2"/>
          <w:numId w:val="4"/>
        </w:numPr>
        <w:spacing w:line="240" w:lineRule="auto"/>
        <w:ind w:left="567"/>
        <w:contextualSpacing/>
        <w:jc w:val="both"/>
        <w:rPr>
          <w:rFonts w:ascii="Times New Roman" w:hAnsi="Times New Roman" w:cs="Times New Roman"/>
          <w:sz w:val="24"/>
          <w:szCs w:val="24"/>
        </w:rPr>
      </w:pPr>
      <w:r w:rsidRPr="00BD3D46">
        <w:rPr>
          <w:rFonts w:ascii="Times New Roman" w:hAnsi="Times New Roman" w:cs="Times New Roman"/>
          <w:sz w:val="24"/>
          <w:szCs w:val="24"/>
        </w:rPr>
        <w:t>Eesti riigi pikaajalise arengustrateegia „Eesti 2035“</w:t>
      </w:r>
      <w:r w:rsidRPr="00BD3D46">
        <w:rPr>
          <w:rFonts w:ascii="Times New Roman" w:hAnsi="Times New Roman" w:cs="Times New Roman"/>
          <w:sz w:val="24"/>
          <w:szCs w:val="24"/>
          <w:vertAlign w:val="superscript"/>
        </w:rPr>
        <w:footnoteReference w:id="2"/>
      </w:r>
      <w:r w:rsidRPr="00BD3D46">
        <w:rPr>
          <w:rFonts w:ascii="Times New Roman" w:hAnsi="Times New Roman" w:cs="Times New Roman"/>
          <w:sz w:val="24"/>
          <w:szCs w:val="24"/>
        </w:rPr>
        <w:t xml:space="preserve"> eesmärk on kasvatada ja toetada meie inimeste heaolu nii, et Eesti oleks ka kahekümne aasta pärast parim paik elamiseks ja töötamiseks. </w:t>
      </w: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tegevused on seotud strateegia „Eesti 2035“ riigivalitsemise sihtidega, aidates kaasa riigi sujuva toimimise ning riigi julgeoleku ja turvalisuse parandamise eesmärkide täitmisele. Strateegia üheks sihiks on, et võimu teostatakse avalikes huvides ausalt ja läbipaistvalt, järgides õigusriigi põhimõtteid ning tagades inimeste põhiõigused ja vabadused. Eesti on valvatud ja kaitstud. </w:t>
      </w: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tegevused panustavad „Eesti 2035“ mõõdikutesse: „Eestit turvaliseks riigiks pidavate elanike osakaal“, „Usaldus riigi institutsioonide vastu“,</w:t>
      </w:r>
      <w:r w:rsidRPr="00BD3D46">
        <w:t xml:space="preserve"> </w:t>
      </w:r>
      <w:r w:rsidR="00717A79" w:rsidRPr="00717A79">
        <w:rPr>
          <w:rFonts w:ascii="Times New Roman" w:hAnsi="Times New Roman" w:cs="Times New Roman"/>
          <w:sz w:val="24"/>
          <w:szCs w:val="24"/>
        </w:rPr>
        <w:t>„Soolise võrdõiguslikkuse indeks“,</w:t>
      </w:r>
      <w:r w:rsidR="00717A79">
        <w:t xml:space="preserve"> </w:t>
      </w:r>
      <w:r w:rsidRPr="00BD3D46">
        <w:t>„</w:t>
      </w:r>
      <w:r w:rsidRPr="00BD3D46">
        <w:rPr>
          <w:rFonts w:ascii="Times New Roman" w:hAnsi="Times New Roman" w:cs="Times New Roman"/>
          <w:sz w:val="24"/>
          <w:szCs w:val="24"/>
        </w:rPr>
        <w:t>Hoolivuse ja koostöömeelsuse mõõdik“ ja „Ligipääsetavuse mõõdik“. Projektide elluviija vastutab, et projektide tegevused aitavad lahendada „Eesti 2035“ toodud arenguvajadusi.</w:t>
      </w:r>
      <w:r w:rsidR="00E62F2E">
        <w:rPr>
          <w:rFonts w:ascii="Times New Roman" w:hAnsi="Times New Roman" w:cs="Times New Roman"/>
          <w:sz w:val="24"/>
          <w:szCs w:val="24"/>
        </w:rPr>
        <w:t xml:space="preserve"> </w:t>
      </w:r>
      <w:r w:rsidR="00E62F2E" w:rsidRPr="00E62F2E">
        <w:rPr>
          <w:rFonts w:ascii="Times New Roman" w:hAnsi="Times New Roman" w:cs="Times New Roman"/>
          <w:i/>
          <w:iCs/>
          <w:sz w:val="24"/>
          <w:szCs w:val="24"/>
        </w:rPr>
        <w:t>(muudetud siseministri 27.03.2024. a kk nr 1-3/28)</w:t>
      </w:r>
    </w:p>
    <w:p w14:paraId="2467593E" w14:textId="77777777" w:rsidR="00BD3D46" w:rsidRPr="00BD3D46" w:rsidRDefault="00BD3D46" w:rsidP="00BD3D46">
      <w:pPr>
        <w:spacing w:line="240" w:lineRule="auto"/>
        <w:ind w:left="567"/>
        <w:contextualSpacing/>
        <w:rPr>
          <w:rFonts w:ascii="Times New Roman" w:hAnsi="Times New Roman" w:cs="Times New Roman"/>
          <w:sz w:val="24"/>
          <w:szCs w:val="24"/>
        </w:rPr>
      </w:pPr>
    </w:p>
    <w:p w14:paraId="2BD778B1" w14:textId="242B828A" w:rsidR="00BD3D46" w:rsidRPr="00BD3D46" w:rsidRDefault="00BD3D46" w:rsidP="00BD3D46">
      <w:pPr>
        <w:numPr>
          <w:ilvl w:val="2"/>
          <w:numId w:val="4"/>
        </w:numPr>
        <w:spacing w:line="240" w:lineRule="auto"/>
        <w:ind w:left="567"/>
        <w:contextualSpacing/>
        <w:jc w:val="both"/>
        <w:rPr>
          <w:rFonts w:ascii="Times New Roman" w:hAnsi="Times New Roman" w:cs="Times New Roman"/>
          <w:sz w:val="24"/>
          <w:szCs w:val="24"/>
        </w:rPr>
      </w:pPr>
      <w:r w:rsidRPr="00BD3D46">
        <w:rPr>
          <w:rFonts w:ascii="Times New Roman" w:hAnsi="Times New Roman" w:cs="Times New Roman"/>
          <w:sz w:val="24"/>
          <w:szCs w:val="24"/>
        </w:rPr>
        <w:t>TAT panustab „Siseturvalisuse arengukava 2020–2030“</w:t>
      </w:r>
      <w:r w:rsidRPr="00BD3D46">
        <w:rPr>
          <w:rFonts w:ascii="Times New Roman" w:hAnsi="Times New Roman" w:cs="Times New Roman"/>
          <w:sz w:val="24"/>
          <w:szCs w:val="24"/>
          <w:vertAlign w:val="superscript"/>
        </w:rPr>
        <w:footnoteReference w:id="3"/>
      </w:r>
      <w:r w:rsidRPr="00BD3D46">
        <w:rPr>
          <w:rFonts w:ascii="Times New Roman" w:hAnsi="Times New Roman" w:cs="Times New Roman"/>
          <w:sz w:val="24"/>
          <w:szCs w:val="24"/>
        </w:rPr>
        <w:t xml:space="preserve"> </w:t>
      </w:r>
      <w:ins w:id="44" w:author="Aivi Kuivonen" w:date="2025-10-07T11:33:00Z">
        <w:r w:rsidR="00D50501">
          <w:rPr>
            <w:rFonts w:ascii="Times New Roman" w:hAnsi="Times New Roman" w:cs="Times New Roman"/>
            <w:sz w:val="24"/>
            <w:szCs w:val="24"/>
          </w:rPr>
          <w:t>ala</w:t>
        </w:r>
      </w:ins>
      <w:ins w:id="45" w:author="Aivi Kuivonen" w:date="2025-10-02T16:05:00Z">
        <w:r w:rsidR="00E62F2E">
          <w:rPr>
            <w:rFonts w:ascii="Times New Roman" w:hAnsi="Times New Roman" w:cs="Times New Roman"/>
            <w:sz w:val="24"/>
            <w:szCs w:val="24"/>
          </w:rPr>
          <w:t xml:space="preserve">eesmärgi </w:t>
        </w:r>
      </w:ins>
      <w:del w:id="46" w:author="Aivi Kuivonen" w:date="2025-10-02T16:05:00Z">
        <w:r w:rsidRPr="00BD3D46" w:rsidDel="00E62F2E">
          <w:rPr>
            <w:rFonts w:ascii="Times New Roman" w:hAnsi="Times New Roman" w:cs="Times New Roman"/>
            <w:sz w:val="24"/>
            <w:szCs w:val="24"/>
          </w:rPr>
          <w:delText xml:space="preserve">programmi „Siseturvalisus 2023–2026“ meetme 3 </w:delText>
        </w:r>
      </w:del>
      <w:r w:rsidRPr="00BD3D46">
        <w:rPr>
          <w:rFonts w:ascii="Times New Roman" w:hAnsi="Times New Roman" w:cs="Times New Roman"/>
          <w:sz w:val="24"/>
          <w:szCs w:val="24"/>
        </w:rPr>
        <w:t xml:space="preserve">„Kindel sisejulgeolek“ </w:t>
      </w:r>
      <w:del w:id="47" w:author="Aivi Kuivonen" w:date="2025-10-02T16:05:00Z">
        <w:r w:rsidRPr="00BD3D46" w:rsidDel="00E62F2E">
          <w:rPr>
            <w:rFonts w:ascii="Times New Roman" w:hAnsi="Times New Roman" w:cs="Times New Roman"/>
            <w:sz w:val="24"/>
            <w:szCs w:val="24"/>
          </w:rPr>
          <w:delText xml:space="preserve">tegevuse 5 </w:delText>
        </w:r>
      </w:del>
      <w:ins w:id="48" w:author="Aivi Kuivonen" w:date="2025-10-07T11:33:00Z">
        <w:r w:rsidR="00D50501">
          <w:rPr>
            <w:rFonts w:ascii="Times New Roman" w:hAnsi="Times New Roman" w:cs="Times New Roman"/>
            <w:sz w:val="24"/>
            <w:szCs w:val="24"/>
          </w:rPr>
          <w:t>olulisse tegevussuunda</w:t>
        </w:r>
      </w:ins>
      <w:ins w:id="49" w:author="Aivi Kuivonen" w:date="2025-10-02T16:05:00Z">
        <w:r w:rsidR="00E62F2E">
          <w:rPr>
            <w:rFonts w:ascii="Times New Roman" w:hAnsi="Times New Roman" w:cs="Times New Roman"/>
            <w:sz w:val="24"/>
            <w:szCs w:val="24"/>
          </w:rPr>
          <w:t xml:space="preserve"> </w:t>
        </w:r>
      </w:ins>
      <w:r w:rsidRPr="00BD3D46">
        <w:rPr>
          <w:rFonts w:ascii="Times New Roman" w:hAnsi="Times New Roman" w:cs="Times New Roman"/>
          <w:sz w:val="24"/>
          <w:szCs w:val="24"/>
        </w:rPr>
        <w:t>„Piirihaldus“</w:t>
      </w:r>
      <w:del w:id="50" w:author="Aivi Kuivonen" w:date="2025-10-02T16:05:00Z">
        <w:r w:rsidRPr="00BD3D46" w:rsidDel="00E62F2E">
          <w:rPr>
            <w:rFonts w:ascii="Times New Roman" w:hAnsi="Times New Roman" w:cs="Times New Roman"/>
            <w:sz w:val="24"/>
            <w:szCs w:val="24"/>
          </w:rPr>
          <w:delText xml:space="preserve"> eesmärgi täitmisesse</w:delText>
        </w:r>
      </w:del>
      <w:r w:rsidRPr="00BD3D46">
        <w:rPr>
          <w:rFonts w:ascii="Times New Roman" w:hAnsi="Times New Roman" w:cs="Times New Roman"/>
          <w:sz w:val="24"/>
          <w:szCs w:val="24"/>
        </w:rPr>
        <w:t>.</w:t>
      </w:r>
      <w:ins w:id="51" w:author="Aivi Kuivonen" w:date="2025-10-02T16:05:00Z">
        <w:r w:rsidR="00E62F2E">
          <w:rPr>
            <w:rFonts w:ascii="Times New Roman" w:hAnsi="Times New Roman" w:cs="Times New Roman"/>
            <w:sz w:val="24"/>
            <w:szCs w:val="24"/>
          </w:rPr>
          <w:t xml:space="preserve"> </w:t>
        </w:r>
        <w:r w:rsidR="00E62F2E" w:rsidRPr="00E62F2E">
          <w:rPr>
            <w:rFonts w:ascii="Times New Roman" w:hAnsi="Times New Roman" w:cs="Times New Roman"/>
            <w:i/>
            <w:iCs/>
            <w:sz w:val="24"/>
            <w:szCs w:val="24"/>
          </w:rPr>
          <w:t>(</w:t>
        </w:r>
      </w:ins>
      <w:ins w:id="52" w:author="Aivi Kuivonen" w:date="2025-10-02T16:06:00Z">
        <w:r w:rsidR="00E62F2E" w:rsidRPr="00E62F2E">
          <w:rPr>
            <w:rFonts w:ascii="Times New Roman" w:hAnsi="Times New Roman" w:cs="Times New Roman"/>
            <w:i/>
            <w:iCs/>
            <w:sz w:val="24"/>
            <w:szCs w:val="24"/>
          </w:rPr>
          <w:t>muudetud siseministri …kk nr …)</w:t>
        </w:r>
      </w:ins>
    </w:p>
    <w:p w14:paraId="043DD7A0"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5385C6E0" w14:textId="77777777" w:rsidR="00BD3D46" w:rsidRPr="00BD3D46" w:rsidRDefault="00BD3D46" w:rsidP="00BD3D46">
      <w:pPr>
        <w:numPr>
          <w:ilvl w:val="2"/>
          <w:numId w:val="4"/>
        </w:numPr>
        <w:spacing w:line="240" w:lineRule="auto"/>
        <w:ind w:left="567"/>
        <w:contextualSpacing/>
        <w:jc w:val="both"/>
        <w:rPr>
          <w:rFonts w:ascii="Times New Roman" w:hAnsi="Times New Roman" w:cs="Times New Roman"/>
          <w:sz w:val="24"/>
          <w:szCs w:val="24"/>
        </w:rPr>
      </w:pP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ettevalmistamisel on arvesse võetud BMVI kasutamiseks tehtud Euroopa Komisjoni soovitusi Eestile</w:t>
      </w:r>
      <w:r w:rsidRPr="00BD3D46">
        <w:rPr>
          <w:rFonts w:ascii="Times New Roman" w:eastAsia="Times New Roman" w:hAnsi="Times New Roman" w:cs="Times New Roman"/>
          <w:iCs/>
          <w:color w:val="000000" w:themeColor="text1"/>
          <w:sz w:val="24"/>
          <w:szCs w:val="24"/>
        </w:rPr>
        <w:t>.</w:t>
      </w:r>
    </w:p>
    <w:p w14:paraId="738B3C4D" w14:textId="77777777" w:rsidR="00BD3D46" w:rsidRPr="00BD3D46" w:rsidRDefault="00BD3D46" w:rsidP="00BD3D46">
      <w:pPr>
        <w:ind w:left="0"/>
        <w:contextualSpacing/>
        <w:rPr>
          <w:rFonts w:ascii="Times New Roman" w:hAnsi="Times New Roman" w:cs="Times New Roman"/>
          <w:sz w:val="24"/>
          <w:szCs w:val="24"/>
        </w:rPr>
      </w:pPr>
    </w:p>
    <w:p w14:paraId="3F9541F2" w14:textId="77777777" w:rsidR="00BD3D46" w:rsidRPr="00BD3D46" w:rsidRDefault="00BD3D46" w:rsidP="00BD3D46">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b/>
          <w:bCs/>
          <w:sz w:val="24"/>
          <w:szCs w:val="24"/>
        </w:rPr>
      </w:pPr>
      <w:r w:rsidRPr="00BD3D46">
        <w:rPr>
          <w:rFonts w:ascii="Times New Roman" w:hAnsi="Times New Roman" w:cs="Times New Roman"/>
          <w:b/>
          <w:bCs/>
          <w:sz w:val="24"/>
          <w:szCs w:val="24"/>
        </w:rPr>
        <w:t>Toetatavad projektid</w:t>
      </w:r>
    </w:p>
    <w:p w14:paraId="5C0FB103" w14:textId="77777777" w:rsidR="00BD3D46" w:rsidRPr="00BD3D46" w:rsidRDefault="00BD3D46" w:rsidP="00BD3D46">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Meetmest toetatakse projekte, mis:</w:t>
      </w:r>
    </w:p>
    <w:p w14:paraId="6106A099" w14:textId="77777777" w:rsidR="00BD3D46" w:rsidRPr="00BD3D46" w:rsidRDefault="00BD3D46" w:rsidP="00BD3D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contextualSpacing/>
        <w:jc w:val="both"/>
        <w:rPr>
          <w:rFonts w:ascii="Times New Roman" w:hAnsi="Times New Roman" w:cs="Times New Roman"/>
          <w:sz w:val="24"/>
          <w:szCs w:val="24"/>
        </w:rPr>
      </w:pPr>
      <w:r w:rsidRPr="00BD3D46">
        <w:rPr>
          <w:rFonts w:ascii="Times New Roman" w:hAnsi="Times New Roman" w:cs="Times New Roman"/>
          <w:sz w:val="24"/>
          <w:szCs w:val="24"/>
        </w:rPr>
        <w:t>aitavad kaasa BMVI poliitikaeesmärgi ning BMVI määruse artikkel 3 punktis 2 a) toodud. erieesmärgi täitmisesse;</w:t>
      </w:r>
    </w:p>
    <w:p w14:paraId="564BE59F" w14:textId="77777777" w:rsidR="00BD3D46" w:rsidRPr="00BD3D46" w:rsidRDefault="00BD3D46" w:rsidP="00BD3D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contextualSpacing/>
        <w:jc w:val="both"/>
        <w:rPr>
          <w:rFonts w:ascii="Times New Roman" w:hAnsi="Times New Roman" w:cs="Times New Roman"/>
          <w:sz w:val="24"/>
          <w:szCs w:val="24"/>
        </w:rPr>
      </w:pPr>
      <w:r w:rsidRPr="00BD3D46">
        <w:rPr>
          <w:rFonts w:ascii="Times New Roman" w:hAnsi="Times New Roman" w:cs="Times New Roman"/>
          <w:sz w:val="24"/>
          <w:szCs w:val="24"/>
        </w:rPr>
        <w:t>panustavad punktis 1.1.2 nimetatud Eesti 2035 sihtidesse ja näitajatesse;</w:t>
      </w:r>
    </w:p>
    <w:p w14:paraId="38B4EF03" w14:textId="77777777" w:rsidR="00BD3D46" w:rsidRPr="00BD3D46" w:rsidRDefault="00BD3D46" w:rsidP="00BD3D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on kooskõlas BMVI seirekomitee kinnitatud üldiste valikukriteeriumidega, sh on mittediskrimineerivad ja läbipaistvad, arvestades Euroopa Parlamendi ja nõukogu </w:t>
      </w:r>
      <w:r w:rsidRPr="00BD3D46">
        <w:rPr>
          <w:rFonts w:ascii="Times New Roman" w:hAnsi="Times New Roman" w:cs="Times New Roman"/>
          <w:sz w:val="24"/>
          <w:szCs w:val="24"/>
        </w:rPr>
        <w:lastRenderedPageBreak/>
        <w:t xml:space="preserve">määruse (EL) 2021/1060 (edaspidi </w:t>
      </w:r>
      <w:r w:rsidRPr="00BD3D46">
        <w:rPr>
          <w:rFonts w:ascii="Times New Roman" w:hAnsi="Times New Roman" w:cs="Times New Roman"/>
          <w:i/>
          <w:iCs/>
          <w:sz w:val="24"/>
          <w:szCs w:val="24"/>
        </w:rPr>
        <w:t xml:space="preserve">ELi </w:t>
      </w:r>
      <w:proofErr w:type="spellStart"/>
      <w:r w:rsidRPr="00BD3D46">
        <w:rPr>
          <w:rFonts w:ascii="Times New Roman" w:hAnsi="Times New Roman" w:cs="Times New Roman"/>
          <w:i/>
          <w:iCs/>
          <w:sz w:val="24"/>
          <w:szCs w:val="24"/>
        </w:rPr>
        <w:t>ühissätete</w:t>
      </w:r>
      <w:proofErr w:type="spellEnd"/>
      <w:r w:rsidRPr="00BD3D46">
        <w:rPr>
          <w:rFonts w:ascii="Times New Roman" w:hAnsi="Times New Roman" w:cs="Times New Roman"/>
          <w:i/>
          <w:iCs/>
          <w:sz w:val="24"/>
          <w:szCs w:val="24"/>
        </w:rPr>
        <w:t xml:space="preserve"> määrus</w:t>
      </w:r>
      <w:r w:rsidRPr="00BD3D46">
        <w:rPr>
          <w:rFonts w:ascii="Times New Roman" w:hAnsi="Times New Roman" w:cs="Times New Roman"/>
          <w:sz w:val="24"/>
          <w:szCs w:val="24"/>
        </w:rPr>
        <w:t>)</w:t>
      </w:r>
      <w:r w:rsidRPr="00BD3D46">
        <w:rPr>
          <w:rFonts w:ascii="Times New Roman" w:hAnsi="Times New Roman" w:cs="Times New Roman"/>
          <w:sz w:val="24"/>
          <w:szCs w:val="24"/>
          <w:vertAlign w:val="superscript"/>
        </w:rPr>
        <w:footnoteReference w:id="4"/>
      </w:r>
      <w:r w:rsidRPr="00BD3D46">
        <w:rPr>
          <w:rFonts w:ascii="Times New Roman" w:hAnsi="Times New Roman" w:cs="Times New Roman"/>
          <w:sz w:val="24"/>
          <w:szCs w:val="24"/>
        </w:rPr>
        <w:t xml:space="preserve"> artiklis 9 sätestatud horisontaalseid põhimõtteid ning lähtuvad põhiõiguste hartast ning arvestavad võrdsete võimaluste põhimõttega </w:t>
      </w:r>
      <w:bookmarkStart w:id="53" w:name="_Hlk118469846"/>
      <w:r w:rsidRPr="00BD3D46">
        <w:rPr>
          <w:rFonts w:ascii="Times New Roman" w:hAnsi="Times New Roman" w:cs="Times New Roman"/>
          <w:sz w:val="24"/>
          <w:szCs w:val="24"/>
        </w:rPr>
        <w:t>sh välditakse diskmineerimine ja tagatakse ligipääsetavus;</w:t>
      </w:r>
      <w:bookmarkEnd w:id="53"/>
    </w:p>
    <w:p w14:paraId="10420F4C" w14:textId="77777777" w:rsidR="00BD3D46" w:rsidRPr="00BD3D46" w:rsidRDefault="00BD3D46" w:rsidP="00BD3D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contextualSpacing/>
        <w:jc w:val="both"/>
        <w:rPr>
          <w:rFonts w:ascii="Times New Roman" w:hAnsi="Times New Roman" w:cs="Times New Roman"/>
          <w:sz w:val="24"/>
          <w:szCs w:val="24"/>
        </w:rPr>
      </w:pPr>
      <w:bookmarkStart w:id="54" w:name="_Hlk118469878"/>
      <w:r w:rsidRPr="00BD3D46">
        <w:rPr>
          <w:rFonts w:ascii="Times New Roman" w:hAnsi="Times New Roman" w:cs="Times New Roman"/>
          <w:sz w:val="24"/>
          <w:szCs w:val="24"/>
        </w:rPr>
        <w:t>on kooskõlas</w:t>
      </w:r>
      <w:r w:rsidRPr="00BD3D46">
        <w:t xml:space="preserve"> </w:t>
      </w:r>
      <w:r w:rsidRPr="00BD3D46">
        <w:rPr>
          <w:rFonts w:ascii="Times New Roman" w:hAnsi="Times New Roman" w:cs="Times New Roman"/>
          <w:sz w:val="24"/>
          <w:szCs w:val="24"/>
        </w:rPr>
        <w:t>„ei kahjusta oluliselt“ põhimõttega, millega ei tekitata Euroopa Parlamendi ja nõukogu määruse (EL) 2020/852</w:t>
      </w:r>
      <w:r w:rsidRPr="00BD3D46">
        <w:rPr>
          <w:rFonts w:ascii="Times New Roman" w:hAnsi="Times New Roman" w:cs="Times New Roman"/>
          <w:sz w:val="24"/>
          <w:szCs w:val="24"/>
          <w:vertAlign w:val="superscript"/>
        </w:rPr>
        <w:footnoteReference w:id="5"/>
      </w:r>
      <w:r w:rsidRPr="00BD3D46">
        <w:rPr>
          <w:rFonts w:ascii="Times New Roman" w:hAnsi="Times New Roman" w:cs="Times New Roman"/>
          <w:sz w:val="24"/>
          <w:szCs w:val="24"/>
        </w:rPr>
        <w:t xml:space="preserve"> artiklis 17 nimetatud olulist kahju ühelegi artiklis 9 nimetatud keskkonnaeesmärgile;</w:t>
      </w:r>
    </w:p>
    <w:p w14:paraId="51519BD8" w14:textId="77777777" w:rsidR="00BD3D46" w:rsidRPr="00BD3D46" w:rsidRDefault="00BD3D46" w:rsidP="00BD3D46">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141"/>
        <w:contextualSpacing/>
        <w:jc w:val="both"/>
        <w:rPr>
          <w:rFonts w:ascii="Times New Roman" w:hAnsi="Times New Roman" w:cs="Times New Roman"/>
          <w:sz w:val="24"/>
          <w:szCs w:val="24"/>
        </w:rPr>
      </w:pPr>
      <w:r w:rsidRPr="00BD3D46">
        <w:rPr>
          <w:rFonts w:ascii="Times New Roman" w:hAnsi="Times New Roman" w:cs="Times New Roman"/>
          <w:sz w:val="24"/>
          <w:szCs w:val="24"/>
        </w:rPr>
        <w:t>on vastavuses BMVI rakenduskava horisontaalsete tingimustega</w:t>
      </w:r>
      <w:bookmarkEnd w:id="54"/>
      <w:r w:rsidRPr="00BD3D46">
        <w:rPr>
          <w:rFonts w:ascii="Times New Roman" w:hAnsi="Times New Roman" w:cs="Times New Roman"/>
          <w:sz w:val="24"/>
          <w:szCs w:val="24"/>
        </w:rPr>
        <w:t>.</w:t>
      </w:r>
    </w:p>
    <w:p w14:paraId="42D48104" w14:textId="77777777" w:rsidR="00BD3D46" w:rsidRPr="00BD3D46" w:rsidRDefault="00BD3D46" w:rsidP="00B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p>
    <w:p w14:paraId="6D663E3B" w14:textId="77777777" w:rsidR="00BD3D46" w:rsidRPr="00BD3D46" w:rsidRDefault="00BD3D46" w:rsidP="00BD3D46">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TAT projektide mõju ja ulatus on üleriigiline.</w:t>
      </w:r>
    </w:p>
    <w:p w14:paraId="066E5E17" w14:textId="77777777" w:rsidR="00BD3D46" w:rsidRPr="00BD3D46" w:rsidRDefault="00BD3D4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1068"/>
        <w:contextualSpacing/>
        <w:jc w:val="both"/>
        <w:rPr>
          <w:rFonts w:ascii="Times New Roman" w:hAnsi="Times New Roman" w:cs="Times New Roman"/>
          <w:sz w:val="24"/>
          <w:szCs w:val="24"/>
        </w:rPr>
      </w:pPr>
    </w:p>
    <w:p w14:paraId="7EE3C411" w14:textId="2EE03E5E" w:rsidR="00BD3D46" w:rsidRPr="00BD3D46" w:rsidRDefault="00BD3D46" w:rsidP="00BD3D46">
      <w:pPr>
        <w:numPr>
          <w:ilvl w:val="1"/>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TAT eesmärgid saavutatakse alljärgnevate toetatavate projektide elluviimise tulemusel:</w:t>
      </w:r>
    </w:p>
    <w:p w14:paraId="02E5B2E5" w14:textId="77777777" w:rsidR="00BD3D46" w:rsidRPr="00BD3D46" w:rsidRDefault="00BD3D46" w:rsidP="00BD3D46">
      <w:pPr>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KONTAKTAMETNIKU LÄHETAMINE EUROOPA PIIRI- JA RANNIKUVALVE AMETI JUURDE (sekkumise kood: 016 </w:t>
      </w:r>
      <w:proofErr w:type="spellStart"/>
      <w:r w:rsidRPr="00BD3D46">
        <w:rPr>
          <w:rFonts w:ascii="Times New Roman" w:hAnsi="Times New Roman" w:cs="Times New Roman"/>
          <w:sz w:val="24"/>
          <w:szCs w:val="24"/>
        </w:rPr>
        <w:t>asutustevaheline</w:t>
      </w:r>
      <w:proofErr w:type="spellEnd"/>
      <w:r w:rsidRPr="00BD3D46">
        <w:rPr>
          <w:rFonts w:ascii="Times New Roman" w:hAnsi="Times New Roman" w:cs="Times New Roman"/>
          <w:sz w:val="24"/>
          <w:szCs w:val="24"/>
        </w:rPr>
        <w:t xml:space="preserve"> koostöö – liidu tasand)</w:t>
      </w:r>
    </w:p>
    <w:p w14:paraId="410CB244" w14:textId="77777777"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eesmärk ja sisu: Eesti pädevate ametkondade infovahetuse tõhustamine Euroopa Piiri- ja Rannikuvalve Ameti määrusega</w:t>
      </w:r>
      <w:r w:rsidRPr="00BD3D46">
        <w:rPr>
          <w:rFonts w:ascii="Times New Roman" w:hAnsi="Times New Roman" w:cs="Times New Roman"/>
          <w:sz w:val="24"/>
          <w:szCs w:val="24"/>
          <w:vertAlign w:val="superscript"/>
        </w:rPr>
        <w:footnoteReference w:id="6"/>
      </w:r>
      <w:r w:rsidRPr="00BD3D46">
        <w:rPr>
          <w:rFonts w:ascii="Times New Roman" w:hAnsi="Times New Roman" w:cs="Times New Roman"/>
          <w:sz w:val="24"/>
          <w:szCs w:val="24"/>
        </w:rPr>
        <w:t xml:space="preserve"> kaasnevate muudatuste elluviimisel. Suureneb Eesti võimekus hõlpsalt, asjakohaselt ja õigeaegselt Euroopa Piiri- ja Rannikuvalve Ametiga (edaspidi </w:t>
      </w:r>
      <w:proofErr w:type="spellStart"/>
      <w:r w:rsidRPr="00BD3D46">
        <w:rPr>
          <w:rFonts w:ascii="Times New Roman" w:hAnsi="Times New Roman" w:cs="Times New Roman"/>
          <w:i/>
          <w:iCs/>
          <w:sz w:val="24"/>
          <w:szCs w:val="24"/>
        </w:rPr>
        <w:t>Frontex</w:t>
      </w:r>
      <w:proofErr w:type="spellEnd"/>
      <w:r w:rsidRPr="00BD3D46">
        <w:rPr>
          <w:rFonts w:ascii="Times New Roman" w:hAnsi="Times New Roman" w:cs="Times New Roman"/>
          <w:sz w:val="24"/>
          <w:szCs w:val="24"/>
        </w:rPr>
        <w:t xml:space="preserve">) infot vahetada, millega rakendatakse tõhusalt Euroopa integreeritud piirihaldust ja EL </w:t>
      </w:r>
      <w:proofErr w:type="spellStart"/>
      <w:r w:rsidRPr="00BD3D46">
        <w:rPr>
          <w:rFonts w:ascii="Times New Roman" w:hAnsi="Times New Roman" w:cs="Times New Roman"/>
          <w:sz w:val="24"/>
          <w:szCs w:val="24"/>
        </w:rPr>
        <w:t>tagasisaatmispoliitikat</w:t>
      </w:r>
      <w:proofErr w:type="spellEnd"/>
      <w:r w:rsidRPr="00BD3D46">
        <w:rPr>
          <w:rFonts w:ascii="Times New Roman" w:hAnsi="Times New Roman" w:cs="Times New Roman"/>
          <w:sz w:val="24"/>
          <w:szCs w:val="24"/>
        </w:rPr>
        <w:t xml:space="preserve"> ning panustatakse Schengeni vaba liikumise ala turvalisusesse. </w:t>
      </w:r>
      <w:proofErr w:type="spellStart"/>
      <w:r w:rsidRPr="00BD3D46">
        <w:rPr>
          <w:rFonts w:ascii="Times New Roman" w:hAnsi="Times New Roman" w:cs="Times New Roman"/>
          <w:sz w:val="24"/>
          <w:szCs w:val="24"/>
        </w:rPr>
        <w:t>Frontexi</w:t>
      </w:r>
      <w:proofErr w:type="spellEnd"/>
      <w:r w:rsidRPr="00BD3D46">
        <w:rPr>
          <w:rFonts w:ascii="Times New Roman" w:hAnsi="Times New Roman" w:cs="Times New Roman"/>
          <w:sz w:val="24"/>
          <w:szCs w:val="24"/>
        </w:rPr>
        <w:t xml:space="preserve"> tegevuste laienemise ja liikmesriikidele konkreetsete kohustuste panemisega </w:t>
      </w:r>
      <w:proofErr w:type="spellStart"/>
      <w:r w:rsidRPr="00BD3D46">
        <w:rPr>
          <w:rFonts w:ascii="Times New Roman" w:hAnsi="Times New Roman" w:cs="Times New Roman"/>
          <w:sz w:val="24"/>
          <w:szCs w:val="24"/>
        </w:rPr>
        <w:t>ühisoperatsioonidele</w:t>
      </w:r>
      <w:proofErr w:type="spellEnd"/>
      <w:r w:rsidRPr="00BD3D46">
        <w:rPr>
          <w:rFonts w:ascii="Times New Roman" w:hAnsi="Times New Roman" w:cs="Times New Roman"/>
          <w:sz w:val="24"/>
          <w:szCs w:val="24"/>
        </w:rPr>
        <w:t xml:space="preserve"> lähetatavate ametnike osas, tekib võimalus kaasa rääkida Euroopa piiri- ja rannikuvalve määruse rakendamisel ning panustada selle alusel välja töötatavatesse tegevuspõhimõtetesse. </w:t>
      </w:r>
      <w:proofErr w:type="spellStart"/>
      <w:r w:rsidRPr="00BD3D46">
        <w:rPr>
          <w:rFonts w:ascii="Times New Roman" w:hAnsi="Times New Roman" w:cs="Times New Roman"/>
          <w:sz w:val="24"/>
          <w:szCs w:val="24"/>
        </w:rPr>
        <w:t>Frontexisse</w:t>
      </w:r>
      <w:proofErr w:type="spellEnd"/>
      <w:r w:rsidRPr="00BD3D46">
        <w:rPr>
          <w:rFonts w:ascii="Times New Roman" w:hAnsi="Times New Roman" w:cs="Times New Roman"/>
          <w:sz w:val="24"/>
          <w:szCs w:val="24"/>
        </w:rPr>
        <w:t xml:space="preserve"> pika- ja lühiajaliselt (2. ja 3. kategooria) lähetatavatel Eesti ametnikel on olemas tugi vahetut koordineerimist nõudvate küsimuste lahendamisel. Projekti raames lähetatakse </w:t>
      </w:r>
      <w:proofErr w:type="spellStart"/>
      <w:r w:rsidRPr="00BD3D46">
        <w:rPr>
          <w:rFonts w:ascii="Times New Roman" w:hAnsi="Times New Roman" w:cs="Times New Roman"/>
          <w:sz w:val="24"/>
          <w:szCs w:val="24"/>
        </w:rPr>
        <w:t>Frontexisse</w:t>
      </w:r>
      <w:proofErr w:type="spellEnd"/>
      <w:r w:rsidRPr="00BD3D46">
        <w:rPr>
          <w:rFonts w:ascii="Times New Roman" w:hAnsi="Times New Roman" w:cs="Times New Roman"/>
          <w:sz w:val="24"/>
          <w:szCs w:val="24"/>
        </w:rPr>
        <w:t xml:space="preserve"> kontaktametnik, kaetakse tema tööjõukulu, pikaajalise lähetusega kaasnevad kulud (1 ametnik perega: 2 täiskasvanut ja 2 last) ja tööruumide rent.</w:t>
      </w:r>
    </w:p>
    <w:p w14:paraId="1F1FA197" w14:textId="7F89CE65"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abikõlblikkuse periood:</w:t>
      </w:r>
      <w:r w:rsidR="00346BB0">
        <w:rPr>
          <w:rFonts w:ascii="Times New Roman" w:hAnsi="Times New Roman" w:cs="Times New Roman"/>
          <w:sz w:val="24"/>
          <w:szCs w:val="24"/>
        </w:rPr>
        <w:t xml:space="preserve"> 01.01.2024–31.12.202</w:t>
      </w:r>
      <w:ins w:id="55" w:author="Aivi Kuivonen" w:date="2025-10-02T16:08:00Z">
        <w:r w:rsidR="00E62F2E">
          <w:rPr>
            <w:rFonts w:ascii="Times New Roman" w:hAnsi="Times New Roman" w:cs="Times New Roman"/>
            <w:sz w:val="24"/>
            <w:szCs w:val="24"/>
          </w:rPr>
          <w:t>7</w:t>
        </w:r>
      </w:ins>
      <w:del w:id="56" w:author="Aivi Kuivonen" w:date="2025-10-02T16:08:00Z">
        <w:r w:rsidR="00346BB0" w:rsidDel="00E62F2E">
          <w:rPr>
            <w:rFonts w:ascii="Times New Roman" w:hAnsi="Times New Roman" w:cs="Times New Roman"/>
            <w:sz w:val="24"/>
            <w:szCs w:val="24"/>
          </w:rPr>
          <w:delText>5</w:delText>
        </w:r>
      </w:del>
      <w:r w:rsidR="00D207DD">
        <w:rPr>
          <w:rFonts w:ascii="Times New Roman" w:hAnsi="Times New Roman" w:cs="Times New Roman"/>
          <w:sz w:val="24"/>
          <w:szCs w:val="24"/>
        </w:rPr>
        <w:t xml:space="preserve"> </w:t>
      </w:r>
      <w:r w:rsidR="00D207DD" w:rsidRPr="00D207DD">
        <w:rPr>
          <w:rFonts w:ascii="Times New Roman" w:hAnsi="Times New Roman" w:cs="Times New Roman"/>
          <w:i/>
          <w:iCs/>
          <w:sz w:val="24"/>
          <w:szCs w:val="24"/>
        </w:rPr>
        <w:t>(muudetud siseministri 07.11.2023 kk nr 1-3/132</w:t>
      </w:r>
      <w:ins w:id="57" w:author="Aivi Kuivonen" w:date="2025-10-02T16:08:00Z">
        <w:r w:rsidR="00E62F2E">
          <w:rPr>
            <w:rFonts w:ascii="Times New Roman" w:hAnsi="Times New Roman" w:cs="Times New Roman"/>
            <w:i/>
            <w:iCs/>
            <w:sz w:val="24"/>
            <w:szCs w:val="24"/>
          </w:rPr>
          <w:t xml:space="preserve"> ja …kk nr …</w:t>
        </w:r>
      </w:ins>
      <w:r w:rsidR="00D207DD" w:rsidRPr="00D207DD">
        <w:rPr>
          <w:rFonts w:ascii="Times New Roman" w:hAnsi="Times New Roman" w:cs="Times New Roman"/>
          <w:i/>
          <w:iCs/>
          <w:sz w:val="24"/>
          <w:szCs w:val="24"/>
        </w:rPr>
        <w:t>)</w:t>
      </w:r>
    </w:p>
    <w:p w14:paraId="1B86E1E5" w14:textId="77777777"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Projekti sihtrühm: </w:t>
      </w:r>
      <w:proofErr w:type="spellStart"/>
      <w:r w:rsidRPr="00BD3D46">
        <w:rPr>
          <w:rFonts w:ascii="Times New Roman" w:hAnsi="Times New Roman" w:cs="Times New Roman"/>
          <w:sz w:val="24"/>
          <w:szCs w:val="24"/>
        </w:rPr>
        <w:t>Frontexi</w:t>
      </w:r>
      <w:proofErr w:type="spellEnd"/>
      <w:r w:rsidRPr="00BD3D46">
        <w:rPr>
          <w:rFonts w:ascii="Times New Roman" w:hAnsi="Times New Roman" w:cs="Times New Roman"/>
          <w:sz w:val="24"/>
          <w:szCs w:val="24"/>
        </w:rPr>
        <w:t xml:space="preserve"> kontaktametnik </w:t>
      </w:r>
    </w:p>
    <w:p w14:paraId="2094BEF9" w14:textId="77777777" w:rsidR="00BD3D46" w:rsidRPr="00BD3D46" w:rsidRDefault="00BD3D4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056F1374" w14:textId="77777777" w:rsidR="00BD3D46" w:rsidRPr="00BD3D46" w:rsidRDefault="00BD3D46" w:rsidP="00BD3D46">
      <w:pPr>
        <w:numPr>
          <w:ilvl w:val="2"/>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PIIRIHALDUST TAGAVATE AMETNIKE KOOLITAMINE (sekkumise kood: 001 Piirikontrollid)</w:t>
      </w:r>
    </w:p>
    <w:p w14:paraId="1149F713" w14:textId="77777777" w:rsidR="00BD3D46" w:rsidRPr="00BD3D46" w:rsidRDefault="00BD3D46" w:rsidP="00BD3D46">
      <w:pPr>
        <w:numPr>
          <w:ilvl w:val="3"/>
          <w:numId w:val="4"/>
        </w:numPr>
        <w:spacing w:after="0" w:line="240" w:lineRule="auto"/>
        <w:jc w:val="both"/>
        <w:rPr>
          <w:rFonts w:ascii="Times New Roman" w:eastAsia="Times New Roman" w:hAnsi="Times New Roman" w:cs="Times New Roman"/>
          <w:sz w:val="24"/>
          <w:szCs w:val="24"/>
          <w:lang w:eastAsia="et-EE"/>
        </w:rPr>
      </w:pPr>
      <w:r w:rsidRPr="00BD3D46">
        <w:rPr>
          <w:rFonts w:ascii="Times New Roman" w:eastAsia="Times New Roman" w:hAnsi="Times New Roman" w:cs="Times New Roman"/>
          <w:sz w:val="24"/>
          <w:szCs w:val="24"/>
          <w:lang w:eastAsia="et-EE"/>
        </w:rPr>
        <w:t xml:space="preserve">Projekti eesmärk ja sisu: Teenistujate koolitamine piiri valvamise ja </w:t>
      </w:r>
      <w:proofErr w:type="spellStart"/>
      <w:r w:rsidRPr="00BD3D46">
        <w:rPr>
          <w:rFonts w:ascii="Times New Roman" w:eastAsia="Times New Roman" w:hAnsi="Times New Roman" w:cs="Times New Roman"/>
          <w:sz w:val="24"/>
          <w:szCs w:val="24"/>
          <w:lang w:eastAsia="et-EE"/>
        </w:rPr>
        <w:t>järelelvalve</w:t>
      </w:r>
      <w:proofErr w:type="spellEnd"/>
      <w:r w:rsidRPr="00BD3D46">
        <w:rPr>
          <w:rFonts w:ascii="Times New Roman" w:eastAsia="Times New Roman" w:hAnsi="Times New Roman" w:cs="Times New Roman"/>
          <w:sz w:val="24"/>
          <w:szCs w:val="24"/>
          <w:lang w:eastAsia="et-EE"/>
        </w:rPr>
        <w:t xml:space="preserve"> suutlikkuse tagamiseks ja suurendamiseks. Projekti raames korraldatakse ja viiakse läbi vähemalt 300 koolitust. Piirihalduses osalevate ametnike koolitamine on vajalik piirikontrolli ning piiri valvamise ja järelevalve suutlikkuse tagamiseks ning suurendamiseks, et avastada ja tõkestada ebaseaduslikke piiriületusi. Sealhulgas tugevdades meetmeid piiriülese kuritegevuse nagu rändajate ebaseaduslik üle piiri toimetamine, dokumendipettused, identiteedi väärkasutus, inimkaubandus ja terrorism, ennetamiseks ning avastamiseks. Koolitused on vajalikud eelkõige vahetult piiriületajatega kokku puutuvate ametnike täiendõppeks ja erioskuste täiendamiseks, et tagada Schengeni piirieeskirjadest ja muudest välispiiri kontrolli reguleerivate õigusaktidest tulenevate nõuete täitmine. Mitmekülgne piirivalveharidus annab ametialase pädevuse ja tagab Schengeni </w:t>
      </w:r>
      <w:proofErr w:type="spellStart"/>
      <w:r w:rsidRPr="00BD3D46">
        <w:rPr>
          <w:rFonts w:ascii="Times New Roman" w:eastAsia="Times New Roman" w:hAnsi="Times New Roman" w:cs="Times New Roman"/>
          <w:i/>
          <w:iCs/>
          <w:sz w:val="24"/>
          <w:szCs w:val="24"/>
          <w:lang w:eastAsia="et-EE"/>
        </w:rPr>
        <w:t>acquis</w:t>
      </w:r>
      <w:proofErr w:type="spellEnd"/>
      <w:r w:rsidRPr="00BD3D46">
        <w:rPr>
          <w:rFonts w:ascii="Times New Roman" w:eastAsia="Times New Roman" w:hAnsi="Times New Roman" w:cs="Times New Roman"/>
          <w:sz w:val="24"/>
          <w:szCs w:val="24"/>
          <w:lang w:eastAsia="et-EE"/>
        </w:rPr>
        <w:t xml:space="preserve"> nõuetekohase rakendamise ning </w:t>
      </w:r>
      <w:r w:rsidRPr="00BD3D46">
        <w:rPr>
          <w:rFonts w:ascii="Times New Roman" w:eastAsia="Times New Roman" w:hAnsi="Times New Roman" w:cs="Times New Roman"/>
          <w:sz w:val="24"/>
          <w:szCs w:val="24"/>
          <w:lang w:eastAsia="et-EE"/>
        </w:rPr>
        <w:lastRenderedPageBreak/>
        <w:t>ühetaolise tõhusa piirihalduse riigi ja ELi välispiiridel. Välispiiri valvavate ametnike koolitamine suurendab ametnike oskusi riigipiiri valvamisel ja suhtlemisel kodanikega.</w:t>
      </w:r>
    </w:p>
    <w:p w14:paraId="5D9854A4" w14:textId="77777777"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abikõlblikkuse periood: 01.01.2023–31.12.2029</w:t>
      </w:r>
    </w:p>
    <w:p w14:paraId="37F3EF05" w14:textId="77777777"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sihtrühm: piirihaldust tagavad teenistujad</w:t>
      </w:r>
    </w:p>
    <w:p w14:paraId="24256BAF" w14:textId="77777777" w:rsidR="00BD3D46" w:rsidRPr="00BD3D46" w:rsidRDefault="00BD3D4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contextualSpacing/>
        <w:jc w:val="both"/>
        <w:rPr>
          <w:rFonts w:ascii="Times New Roman" w:hAnsi="Times New Roman" w:cs="Times New Roman"/>
          <w:sz w:val="24"/>
          <w:szCs w:val="24"/>
        </w:rPr>
      </w:pPr>
    </w:p>
    <w:p w14:paraId="4AA0DC62" w14:textId="77777777" w:rsidR="00BD3D46" w:rsidRPr="00BD3D46" w:rsidRDefault="00BD3D46" w:rsidP="00BD3D46">
      <w:pPr>
        <w:numPr>
          <w:ilvl w:val="2"/>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MAKSU- JA TOLLIAMETI AMETNIKE PIIRIKONTROLLIALANE TÄIENDKOOLITUS VI (sekkumise kood: 001 Piirikontrollid)</w:t>
      </w:r>
    </w:p>
    <w:p w14:paraId="18338434" w14:textId="77777777"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eesmärk ja sisu: 12.12.2014. a jõustus riigipiiri seaduse muudatus, millega tolliametnikele laienesid isikute ja transpordivahendite riigipiiri ületamise kontrollimisega seotud politsei õigused ja kohustused. Schengeni piirieeskirjadest tulenevalt peavad liikmesriigid tagama, et piirikontrolli teostavad spetsiaalse ettevalmistuse ja nõuetekohase õppe saanud ametnikud. Projekti eesmärk on koolitada välja täiendavad tolliametnikud, kellel oleks oskus läbi viia esimese astme piirikontrolli.</w:t>
      </w:r>
    </w:p>
    <w:p w14:paraId="0B638840" w14:textId="77777777" w:rsidR="00BD3D46" w:rsidRPr="00BD3D46" w:rsidRDefault="00BD3D46" w:rsidP="00BD3D46">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abikõlblikkuse periood: 01.01.2023–31.12.2027</w:t>
      </w:r>
    </w:p>
    <w:p w14:paraId="31A771C3" w14:textId="1DC36841" w:rsidR="006720FF" w:rsidRDefault="00BD3D46" w:rsidP="006720FF">
      <w:pPr>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sihtrühm: tolliametnikud</w:t>
      </w:r>
    </w:p>
    <w:p w14:paraId="06B6511D" w14:textId="77777777" w:rsidR="00820235" w:rsidRDefault="00820235" w:rsidP="0082023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contextualSpacing/>
        <w:jc w:val="both"/>
        <w:rPr>
          <w:rFonts w:ascii="Times New Roman" w:hAnsi="Times New Roman" w:cs="Times New Roman"/>
          <w:sz w:val="24"/>
          <w:szCs w:val="24"/>
        </w:rPr>
      </w:pPr>
    </w:p>
    <w:p w14:paraId="44586C84" w14:textId="6F53302B" w:rsidR="00820235" w:rsidRDefault="00820235" w:rsidP="00820235">
      <w:pPr>
        <w:pStyle w:val="ListParagraph"/>
        <w:numPr>
          <w:ilvl w:val="2"/>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UUTE PIIRIHALDUSAMETNIKE KOOLITAMINE (sekkumise kood: 014: </w:t>
      </w:r>
      <w:r w:rsidRPr="00820235">
        <w:rPr>
          <w:rFonts w:ascii="Times New Roman" w:hAnsi="Times New Roman" w:cs="Times New Roman"/>
          <w:sz w:val="24"/>
          <w:szCs w:val="24"/>
        </w:rPr>
        <w:t>Euroopa piiri- ja rannikuvalve arendamine</w:t>
      </w:r>
      <w:r>
        <w:rPr>
          <w:rFonts w:ascii="Times New Roman" w:hAnsi="Times New Roman" w:cs="Times New Roman"/>
          <w:sz w:val="24"/>
          <w:szCs w:val="24"/>
        </w:rPr>
        <w:t>)</w:t>
      </w:r>
    </w:p>
    <w:p w14:paraId="4E46DF74" w14:textId="01639C27" w:rsidR="00820235" w:rsidRPr="00435EBA" w:rsidRDefault="00820235" w:rsidP="00435EBA">
      <w:pPr>
        <w:pStyle w:val="ListParagraph"/>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Projekti eesmärk ja sisu: </w:t>
      </w:r>
      <w:r w:rsidR="00435EBA">
        <w:rPr>
          <w:rFonts w:ascii="Times New Roman" w:hAnsi="Times New Roman" w:cs="Times New Roman"/>
          <w:sz w:val="24"/>
          <w:szCs w:val="24"/>
        </w:rPr>
        <w:t xml:space="preserve">Vähemalt 20 </w:t>
      </w:r>
      <w:r w:rsidRPr="00820235">
        <w:rPr>
          <w:rFonts w:ascii="Times New Roman" w:hAnsi="Times New Roman" w:cs="Times New Roman"/>
          <w:sz w:val="24"/>
          <w:szCs w:val="24"/>
        </w:rPr>
        <w:t>uu</w:t>
      </w:r>
      <w:r w:rsidR="00435EBA">
        <w:rPr>
          <w:rFonts w:ascii="Times New Roman" w:hAnsi="Times New Roman" w:cs="Times New Roman"/>
          <w:sz w:val="24"/>
          <w:szCs w:val="24"/>
        </w:rPr>
        <w:t>e</w:t>
      </w:r>
      <w:r w:rsidRPr="00820235">
        <w:rPr>
          <w:rFonts w:ascii="Times New Roman" w:hAnsi="Times New Roman" w:cs="Times New Roman"/>
          <w:sz w:val="24"/>
          <w:szCs w:val="24"/>
        </w:rPr>
        <w:t xml:space="preserve"> piirihalduse valdkonda panustava ametnik</w:t>
      </w:r>
      <w:r w:rsidR="00435EBA">
        <w:rPr>
          <w:rFonts w:ascii="Times New Roman" w:hAnsi="Times New Roman" w:cs="Times New Roman"/>
          <w:sz w:val="24"/>
          <w:szCs w:val="24"/>
        </w:rPr>
        <w:t>u</w:t>
      </w:r>
      <w:r>
        <w:rPr>
          <w:rFonts w:ascii="Times New Roman" w:hAnsi="Times New Roman" w:cs="Times New Roman"/>
          <w:sz w:val="24"/>
          <w:szCs w:val="24"/>
        </w:rPr>
        <w:t xml:space="preserve"> värbamine ja koolitamine</w:t>
      </w:r>
      <w:r w:rsidRPr="00820235">
        <w:rPr>
          <w:rFonts w:ascii="Times New Roman" w:hAnsi="Times New Roman" w:cs="Times New Roman"/>
          <w:sz w:val="24"/>
          <w:szCs w:val="24"/>
        </w:rPr>
        <w:t xml:space="preserve"> EL</w:t>
      </w:r>
      <w:r>
        <w:rPr>
          <w:rFonts w:ascii="Times New Roman" w:hAnsi="Times New Roman" w:cs="Times New Roman"/>
          <w:sz w:val="24"/>
          <w:szCs w:val="24"/>
        </w:rPr>
        <w:t>i</w:t>
      </w:r>
      <w:r w:rsidRPr="00820235">
        <w:rPr>
          <w:rFonts w:ascii="Times New Roman" w:hAnsi="Times New Roman" w:cs="Times New Roman"/>
          <w:sz w:val="24"/>
          <w:szCs w:val="24"/>
        </w:rPr>
        <w:t xml:space="preserve"> välispiiri valvamise võimekus</w:t>
      </w:r>
      <w:r>
        <w:rPr>
          <w:rFonts w:ascii="Times New Roman" w:hAnsi="Times New Roman" w:cs="Times New Roman"/>
          <w:sz w:val="24"/>
          <w:szCs w:val="24"/>
        </w:rPr>
        <w:t>e tagamiseks.</w:t>
      </w:r>
      <w:r w:rsidRPr="00820235">
        <w:rPr>
          <w:rFonts w:ascii="Times New Roman" w:hAnsi="Times New Roman" w:cs="Times New Roman"/>
          <w:sz w:val="24"/>
          <w:szCs w:val="24"/>
        </w:rPr>
        <w:t xml:space="preserve"> </w:t>
      </w:r>
      <w:r w:rsidR="004945FA">
        <w:rPr>
          <w:rFonts w:ascii="Times New Roman" w:hAnsi="Times New Roman" w:cs="Times New Roman"/>
          <w:sz w:val="24"/>
          <w:szCs w:val="24"/>
        </w:rPr>
        <w:t>Uute politseiametnike leidmiseks viiakse läbi värbamiskampaania. Koolitus</w:t>
      </w:r>
      <w:r w:rsidR="00435EBA" w:rsidRPr="00435EBA">
        <w:rPr>
          <w:rFonts w:ascii="Times New Roman" w:hAnsi="Times New Roman" w:cs="Times New Roman"/>
          <w:sz w:val="24"/>
          <w:szCs w:val="24"/>
        </w:rPr>
        <w:t xml:space="preserve"> toimub</w:t>
      </w:r>
      <w:r w:rsidR="00435EBA">
        <w:rPr>
          <w:rFonts w:ascii="Times New Roman" w:hAnsi="Times New Roman" w:cs="Times New Roman"/>
          <w:sz w:val="24"/>
          <w:szCs w:val="24"/>
        </w:rPr>
        <w:t xml:space="preserve"> </w:t>
      </w:r>
      <w:r w:rsidR="00435EBA" w:rsidRPr="00435EBA">
        <w:rPr>
          <w:rFonts w:ascii="Times New Roman" w:hAnsi="Times New Roman" w:cs="Times New Roman"/>
          <w:sz w:val="24"/>
          <w:szCs w:val="24"/>
        </w:rPr>
        <w:t>Sisekaitseakadeemia Narva õppekeskuses mittestatsionaarses kutseõpperühmas</w:t>
      </w:r>
      <w:r w:rsidR="00435EBA">
        <w:rPr>
          <w:rFonts w:ascii="Times New Roman" w:hAnsi="Times New Roman" w:cs="Times New Roman"/>
          <w:sz w:val="24"/>
          <w:szCs w:val="24"/>
        </w:rPr>
        <w:t xml:space="preserve">. Õpe </w:t>
      </w:r>
      <w:r w:rsidR="00435EBA" w:rsidRPr="006C5ED9">
        <w:rPr>
          <w:rFonts w:ascii="Times New Roman" w:hAnsi="Times New Roman" w:cs="Times New Roman"/>
          <w:sz w:val="24"/>
          <w:szCs w:val="24"/>
        </w:rPr>
        <w:t>algab 2024. aasta septembris</w:t>
      </w:r>
      <w:r w:rsidR="00435EBA">
        <w:rPr>
          <w:rFonts w:ascii="Times New Roman" w:hAnsi="Times New Roman" w:cs="Times New Roman"/>
          <w:sz w:val="24"/>
          <w:szCs w:val="24"/>
        </w:rPr>
        <w:t xml:space="preserve"> ja </w:t>
      </w:r>
      <w:r w:rsidR="00435EBA" w:rsidRPr="00435EBA">
        <w:rPr>
          <w:rFonts w:ascii="Times New Roman" w:hAnsi="Times New Roman" w:cs="Times New Roman"/>
          <w:sz w:val="24"/>
          <w:szCs w:val="24"/>
        </w:rPr>
        <w:t>kesta</w:t>
      </w:r>
      <w:r w:rsidR="00435EBA">
        <w:rPr>
          <w:rFonts w:ascii="Times New Roman" w:hAnsi="Times New Roman" w:cs="Times New Roman"/>
          <w:sz w:val="24"/>
          <w:szCs w:val="24"/>
        </w:rPr>
        <w:t>b l</w:t>
      </w:r>
      <w:r w:rsidR="00435EBA" w:rsidRPr="00435EBA">
        <w:rPr>
          <w:rFonts w:ascii="Times New Roman" w:hAnsi="Times New Roman" w:cs="Times New Roman"/>
          <w:sz w:val="24"/>
          <w:szCs w:val="24"/>
        </w:rPr>
        <w:t>igikaudu aasta ja 7 kuud</w:t>
      </w:r>
      <w:r w:rsidR="00435EBA">
        <w:rPr>
          <w:rFonts w:ascii="Times New Roman" w:hAnsi="Times New Roman" w:cs="Times New Roman"/>
          <w:sz w:val="24"/>
          <w:szCs w:val="24"/>
        </w:rPr>
        <w:t>.</w:t>
      </w:r>
      <w:r w:rsidR="00435EBA" w:rsidRPr="00435EBA">
        <w:rPr>
          <w:rFonts w:ascii="Times New Roman" w:hAnsi="Times New Roman" w:cs="Times New Roman"/>
          <w:sz w:val="24"/>
          <w:szCs w:val="24"/>
        </w:rPr>
        <w:t xml:space="preserve"> </w:t>
      </w:r>
      <w:r w:rsidRPr="00435EBA">
        <w:rPr>
          <w:rFonts w:ascii="Times New Roman" w:hAnsi="Times New Roman" w:cs="Times New Roman"/>
          <w:sz w:val="24"/>
          <w:szCs w:val="24"/>
        </w:rPr>
        <w:t>Projekti tulemusel kompenseeri</w:t>
      </w:r>
      <w:r w:rsidR="00435EBA" w:rsidRPr="00435EBA">
        <w:rPr>
          <w:rFonts w:ascii="Times New Roman" w:hAnsi="Times New Roman" w:cs="Times New Roman"/>
          <w:sz w:val="24"/>
          <w:szCs w:val="24"/>
        </w:rPr>
        <w:t>takse</w:t>
      </w:r>
      <w:r w:rsidRPr="00435EBA">
        <w:rPr>
          <w:rFonts w:ascii="Times New Roman" w:hAnsi="Times New Roman" w:cs="Times New Roman"/>
          <w:sz w:val="24"/>
          <w:szCs w:val="24"/>
        </w:rPr>
        <w:t xml:space="preserve"> ELi välispiirile teistesse riikidesse pikaajaliselt lähetatud ametnike puudumisest tekkivat välispiiri valvamise võimekuse kahanemist</w:t>
      </w:r>
      <w:r w:rsidR="00435EBA" w:rsidRPr="00435EBA">
        <w:rPr>
          <w:rFonts w:ascii="Times New Roman" w:hAnsi="Times New Roman" w:cs="Times New Roman"/>
          <w:sz w:val="24"/>
          <w:szCs w:val="24"/>
        </w:rPr>
        <w:t xml:space="preserve"> ja väheneb piirihalduse valdkonnas täitmata ametkohtade arv.</w:t>
      </w:r>
    </w:p>
    <w:p w14:paraId="6808AE56" w14:textId="552F1D43" w:rsidR="00820235" w:rsidRDefault="00820235" w:rsidP="00820235">
      <w:pPr>
        <w:pStyle w:val="ListParagraph"/>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Pr>
          <w:rFonts w:ascii="Times New Roman" w:hAnsi="Times New Roman" w:cs="Times New Roman"/>
          <w:sz w:val="24"/>
          <w:szCs w:val="24"/>
        </w:rPr>
        <w:t>Projekti abikõlblikkuse periood: 01.04.2024–31.07.2026</w:t>
      </w:r>
    </w:p>
    <w:p w14:paraId="6FD84400" w14:textId="202E2E14" w:rsidR="00820235" w:rsidRPr="00820235" w:rsidRDefault="00820235" w:rsidP="005828AE">
      <w:pPr>
        <w:pStyle w:val="ListParagraph"/>
        <w:numPr>
          <w:ilvl w:val="3"/>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sz w:val="24"/>
          <w:szCs w:val="24"/>
        </w:rPr>
      </w:pPr>
      <w:r>
        <w:rPr>
          <w:rFonts w:ascii="Times New Roman" w:hAnsi="Times New Roman" w:cs="Times New Roman"/>
          <w:sz w:val="24"/>
          <w:szCs w:val="24"/>
        </w:rPr>
        <w:t>Projekti sihtrühm: värbamiskampaania tulemusel politseiteenistusse vormistatud uued piirihalduse valdkonda panustavad ametnikud</w:t>
      </w:r>
      <w:r w:rsidR="004945FA">
        <w:rPr>
          <w:rFonts w:ascii="Times New Roman" w:hAnsi="Times New Roman" w:cs="Times New Roman"/>
          <w:sz w:val="24"/>
          <w:szCs w:val="24"/>
        </w:rPr>
        <w:t xml:space="preserve"> </w:t>
      </w:r>
      <w:r w:rsidR="004945FA" w:rsidRPr="004945FA">
        <w:rPr>
          <w:rFonts w:ascii="Times New Roman" w:hAnsi="Times New Roman" w:cs="Times New Roman"/>
          <w:i/>
          <w:iCs/>
          <w:sz w:val="24"/>
          <w:szCs w:val="24"/>
        </w:rPr>
        <w:t xml:space="preserve">(muudetud siseministri </w:t>
      </w:r>
      <w:r w:rsidR="00E62F2E">
        <w:rPr>
          <w:rFonts w:ascii="Times New Roman" w:hAnsi="Times New Roman" w:cs="Times New Roman"/>
          <w:i/>
          <w:iCs/>
          <w:sz w:val="24"/>
          <w:szCs w:val="24"/>
        </w:rPr>
        <w:t>27.03.2024</w:t>
      </w:r>
      <w:r w:rsidR="004945FA" w:rsidRPr="004945FA">
        <w:rPr>
          <w:rFonts w:ascii="Times New Roman" w:hAnsi="Times New Roman" w:cs="Times New Roman"/>
          <w:i/>
          <w:iCs/>
          <w:sz w:val="24"/>
          <w:szCs w:val="24"/>
        </w:rPr>
        <w:t xml:space="preserve"> käskkirjaga nr</w:t>
      </w:r>
      <w:r w:rsidR="00E62F2E">
        <w:rPr>
          <w:rFonts w:ascii="Times New Roman" w:hAnsi="Times New Roman" w:cs="Times New Roman"/>
          <w:i/>
          <w:iCs/>
          <w:sz w:val="24"/>
          <w:szCs w:val="24"/>
        </w:rPr>
        <w:t xml:space="preserve"> 1-3/28</w:t>
      </w:r>
      <w:r w:rsidR="004945FA" w:rsidRPr="004945FA">
        <w:rPr>
          <w:rFonts w:ascii="Times New Roman" w:hAnsi="Times New Roman" w:cs="Times New Roman"/>
          <w:i/>
          <w:iCs/>
          <w:sz w:val="24"/>
          <w:szCs w:val="24"/>
        </w:rPr>
        <w:t>)</w:t>
      </w:r>
    </w:p>
    <w:p w14:paraId="24CB86C1" w14:textId="77777777" w:rsidR="00BD3D46" w:rsidRPr="00BD3D46" w:rsidRDefault="00BD3D46" w:rsidP="00B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2EFD62A5" w14:textId="77777777" w:rsidR="00BD3D46" w:rsidRPr="00BD3D46" w:rsidRDefault="00BD3D46" w:rsidP="00BD3D46">
      <w:pPr>
        <w:numPr>
          <w:ilvl w:val="0"/>
          <w:numId w:val="4"/>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contextualSpacing/>
        <w:jc w:val="both"/>
        <w:rPr>
          <w:rFonts w:ascii="Times New Roman" w:hAnsi="Times New Roman" w:cs="Times New Roman"/>
          <w:b/>
          <w:bCs/>
          <w:sz w:val="24"/>
          <w:szCs w:val="24"/>
        </w:rPr>
      </w:pPr>
      <w:r w:rsidRPr="00BD3D46">
        <w:rPr>
          <w:rFonts w:ascii="Times New Roman" w:hAnsi="Times New Roman" w:cs="Times New Roman"/>
          <w:b/>
          <w:bCs/>
          <w:sz w:val="24"/>
          <w:szCs w:val="24"/>
        </w:rPr>
        <w:t>Riigiabi</w:t>
      </w:r>
    </w:p>
    <w:p w14:paraId="49BE2730" w14:textId="77777777" w:rsidR="00BD3D46" w:rsidRPr="00BD3D46" w:rsidRDefault="00BD3D46" w:rsidP="000B08F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contextualSpacing/>
        <w:jc w:val="both"/>
        <w:rPr>
          <w:rFonts w:ascii="Times New Roman" w:hAnsi="Times New Roman" w:cs="Times New Roman"/>
          <w:sz w:val="24"/>
          <w:szCs w:val="24"/>
        </w:rPr>
      </w:pPr>
      <w:r w:rsidRPr="00BD3D46">
        <w:rPr>
          <w:rFonts w:ascii="Times New Roman" w:hAnsi="Times New Roman" w:cs="Times New Roman"/>
          <w:sz w:val="24"/>
          <w:szCs w:val="24"/>
        </w:rPr>
        <w:t>Antav toetus ei ole riigiabi ega vähese tähtsusega abi.</w:t>
      </w:r>
    </w:p>
    <w:p w14:paraId="1EF22EB6" w14:textId="77777777" w:rsidR="00BD3D46" w:rsidRPr="00BD3D46" w:rsidRDefault="00BD3D46" w:rsidP="00BD3D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09"/>
        <w:contextualSpacing/>
        <w:jc w:val="both"/>
        <w:rPr>
          <w:rFonts w:ascii="Times New Roman" w:hAnsi="Times New Roman" w:cs="Times New Roman"/>
          <w:sz w:val="24"/>
          <w:szCs w:val="24"/>
        </w:rPr>
      </w:pPr>
    </w:p>
    <w:p w14:paraId="4BF6C087" w14:textId="50E67113" w:rsidR="00BD3D46" w:rsidRPr="00BD3D46" w:rsidRDefault="00BD3D46" w:rsidP="00BD3D46">
      <w:pPr>
        <w:keepNext/>
        <w:numPr>
          <w:ilvl w:val="0"/>
          <w:numId w:val="4"/>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bookmarkStart w:id="58" w:name="_Toc178472296"/>
      <w:bookmarkStart w:id="59" w:name="_Toc178407910"/>
      <w:bookmarkStart w:id="60" w:name="_Toc178406142"/>
      <w:bookmarkStart w:id="61" w:name="_Toc175708669"/>
      <w:bookmarkStart w:id="62" w:name="_Toc170275215"/>
      <w:bookmarkStart w:id="63" w:name="_Toc170272768"/>
      <w:bookmarkStart w:id="64" w:name="_Toc170205233"/>
      <w:bookmarkStart w:id="65" w:name="_Toc170120418"/>
      <w:bookmarkStart w:id="66" w:name="_Toc170119589"/>
      <w:bookmarkStart w:id="67" w:name="_Toc170119231"/>
      <w:r w:rsidRPr="00BD3D46">
        <w:rPr>
          <w:rFonts w:ascii="Times New Roman" w:eastAsia="Times New Roman" w:hAnsi="Times New Roman" w:cs="Times New Roman"/>
          <w:b/>
          <w:bCs/>
          <w:color w:val="000000" w:themeColor="text1"/>
          <w:kern w:val="32"/>
          <w:sz w:val="24"/>
          <w:szCs w:val="24"/>
        </w:rPr>
        <w:t>Eelarve ja tulemused</w:t>
      </w:r>
      <w:r w:rsidRPr="00BD3D46">
        <w:rPr>
          <w:rFonts w:ascii="Times New Roman" w:hAnsi="Times New Roman" w:cs="Times New Roman"/>
          <w:sz w:val="24"/>
          <w:szCs w:val="24"/>
          <w:vertAlign w:val="superscript"/>
        </w:rPr>
        <w:footnoteReference w:id="7"/>
      </w:r>
    </w:p>
    <w:p w14:paraId="5444CEA9" w14:textId="12971184"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TAT eelarve on 1 </w:t>
      </w:r>
      <w:r w:rsidR="004945FA">
        <w:rPr>
          <w:rFonts w:ascii="Times New Roman" w:hAnsi="Times New Roman" w:cs="Times New Roman"/>
          <w:sz w:val="24"/>
          <w:szCs w:val="24"/>
        </w:rPr>
        <w:t>5</w:t>
      </w:r>
      <w:r w:rsidRPr="00BD3D46">
        <w:rPr>
          <w:rFonts w:ascii="Times New Roman" w:hAnsi="Times New Roman" w:cs="Times New Roman"/>
          <w:sz w:val="24"/>
          <w:szCs w:val="24"/>
        </w:rPr>
        <w:t>00 000 eurot. Eelarve koosneb BMVI toetusest (75%) ja riiklikust kaasfinantseeringust (25%). Omafinantseeringut ei ole ette nähtud. Eelarve sisaldab käibemaksu.</w:t>
      </w:r>
      <w:r w:rsidR="004945FA">
        <w:rPr>
          <w:rFonts w:ascii="Times New Roman" w:hAnsi="Times New Roman" w:cs="Times New Roman"/>
          <w:sz w:val="24"/>
          <w:szCs w:val="24"/>
        </w:rPr>
        <w:t xml:space="preserve"> </w:t>
      </w:r>
      <w:r w:rsidR="004945FA" w:rsidRPr="004945FA">
        <w:rPr>
          <w:rFonts w:ascii="Times New Roman" w:hAnsi="Times New Roman" w:cs="Times New Roman"/>
          <w:i/>
          <w:iCs/>
          <w:sz w:val="24"/>
          <w:szCs w:val="24"/>
        </w:rPr>
        <w:t xml:space="preserve">(muudetud siseministri </w:t>
      </w:r>
      <w:r w:rsidR="00E55BCD">
        <w:rPr>
          <w:rFonts w:ascii="Times New Roman" w:hAnsi="Times New Roman" w:cs="Times New Roman"/>
          <w:i/>
          <w:iCs/>
          <w:sz w:val="24"/>
          <w:szCs w:val="24"/>
        </w:rPr>
        <w:t>27.03.2024. a</w:t>
      </w:r>
      <w:r w:rsidR="004945FA" w:rsidRPr="004945FA">
        <w:rPr>
          <w:rFonts w:ascii="Times New Roman" w:hAnsi="Times New Roman" w:cs="Times New Roman"/>
          <w:i/>
          <w:iCs/>
          <w:sz w:val="24"/>
          <w:szCs w:val="24"/>
        </w:rPr>
        <w:t xml:space="preserve"> käskkirjaga nr </w:t>
      </w:r>
      <w:r w:rsidR="00E55BCD">
        <w:rPr>
          <w:rFonts w:ascii="Times New Roman" w:hAnsi="Times New Roman" w:cs="Times New Roman"/>
          <w:i/>
          <w:iCs/>
          <w:sz w:val="24"/>
          <w:szCs w:val="24"/>
        </w:rPr>
        <w:t>1-3/28</w:t>
      </w:r>
      <w:r w:rsidR="004945FA" w:rsidRPr="004945FA">
        <w:rPr>
          <w:rFonts w:ascii="Times New Roman" w:hAnsi="Times New Roman" w:cs="Times New Roman"/>
          <w:i/>
          <w:iCs/>
          <w:sz w:val="24"/>
          <w:szCs w:val="24"/>
        </w:rPr>
        <w:t>)</w:t>
      </w:r>
    </w:p>
    <w:p w14:paraId="6EB91E81" w14:textId="0A2C1C68"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P</w:t>
      </w:r>
      <w:r w:rsidRPr="00BD3D46">
        <w:rPr>
          <w:rFonts w:ascii="Times New Roman" w:hAnsi="Times New Roman" w:cs="Times New Roman"/>
          <w:bCs/>
          <w:sz w:val="24"/>
          <w:szCs w:val="24"/>
          <w:lang w:eastAsia="et-EE"/>
        </w:rPr>
        <w:t xml:space="preserve">unktis 2 nimetatud </w:t>
      </w:r>
      <w:r>
        <w:rPr>
          <w:rFonts w:ascii="Times New Roman" w:hAnsi="Times New Roman" w:cs="Times New Roman"/>
          <w:bCs/>
          <w:sz w:val="24"/>
          <w:szCs w:val="24"/>
          <w:lang w:eastAsia="et-EE"/>
        </w:rPr>
        <w:t>projektide</w:t>
      </w:r>
      <w:r w:rsidRPr="00BD3D46">
        <w:rPr>
          <w:rFonts w:ascii="Times New Roman" w:hAnsi="Times New Roman" w:cs="Times New Roman"/>
          <w:bCs/>
          <w:sz w:val="24"/>
          <w:szCs w:val="24"/>
          <w:lang w:eastAsia="et-EE"/>
        </w:rPr>
        <w:t xml:space="preserve"> tulemusena </w:t>
      </w:r>
      <w:bookmarkStart w:id="68" w:name="_Hlk116991161"/>
      <w:r w:rsidRPr="00BD3D46">
        <w:rPr>
          <w:rFonts w:ascii="Times New Roman" w:hAnsi="Times New Roman" w:cs="Times New Roman"/>
          <w:bCs/>
          <w:sz w:val="24"/>
          <w:szCs w:val="24"/>
          <w:lang w:eastAsia="et-EE"/>
        </w:rPr>
        <w:t>toetab Eesti Euroopa piiri- ja rannikuvalvet välispiiridel tõhusa Euroopa integreeritud piirihalduse rakendamisel.</w:t>
      </w:r>
      <w:bookmarkEnd w:id="68"/>
    </w:p>
    <w:p w14:paraId="4ED43765" w14:textId="79D6511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lang w:eastAsia="et-EE"/>
        </w:rPr>
      </w:pPr>
      <w:r w:rsidRPr="00BD3D46">
        <w:rPr>
          <w:rFonts w:ascii="Times New Roman" w:hAnsi="Times New Roman" w:cs="Times New Roman"/>
          <w:sz w:val="24"/>
          <w:szCs w:val="24"/>
        </w:rPr>
        <w:t xml:space="preserve">Eelarve jagunemine ning </w:t>
      </w:r>
      <w:r>
        <w:rPr>
          <w:rFonts w:ascii="Times New Roman" w:hAnsi="Times New Roman" w:cs="Times New Roman"/>
          <w:bCs/>
          <w:sz w:val="24"/>
          <w:szCs w:val="24"/>
          <w:lang w:eastAsia="et-EE"/>
        </w:rPr>
        <w:t>projektide</w:t>
      </w:r>
      <w:r w:rsidRPr="00BD3D46">
        <w:rPr>
          <w:rFonts w:ascii="Times New Roman" w:hAnsi="Times New Roman" w:cs="Times New Roman"/>
          <w:bCs/>
          <w:sz w:val="24"/>
          <w:szCs w:val="24"/>
          <w:lang w:eastAsia="et-EE"/>
        </w:rPr>
        <w:t xml:space="preserve"> seireks ja hindamiseks kasutatavad näitajad on toodud allolevas tabelis. Kõikide näitajate algtase on 0.</w:t>
      </w:r>
    </w:p>
    <w:p w14:paraId="3E5DF356" w14:textId="77777777" w:rsidR="00BD3D46" w:rsidRPr="000B08FA" w:rsidRDefault="00BD3D46" w:rsidP="00BD3D46">
      <w:pPr>
        <w:spacing w:line="240" w:lineRule="auto"/>
        <w:ind w:left="0"/>
        <w:rPr>
          <w:rFonts w:ascii="Times New Roman" w:eastAsia="Times New Roman" w:hAnsi="Times New Roman" w:cs="Times New Roman"/>
          <w:iCs/>
          <w:color w:val="000000" w:themeColor="text1"/>
          <w:sz w:val="24"/>
          <w:szCs w:val="24"/>
          <w:lang w:eastAsia="et-EE"/>
        </w:rPr>
        <w:sectPr w:rsidR="00BD3D46" w:rsidRPr="000B08FA" w:rsidSect="00994E04">
          <w:footerReference w:type="default" r:id="rId8"/>
          <w:pgSz w:w="11906" w:h="16838"/>
          <w:pgMar w:top="851" w:right="1417" w:bottom="993" w:left="1417" w:header="708" w:footer="708" w:gutter="0"/>
          <w:cols w:space="708"/>
          <w:docGrid w:linePitch="360"/>
        </w:sectPr>
      </w:pPr>
      <w:r w:rsidRPr="00BD3D46">
        <w:rPr>
          <w:rFonts w:ascii="Times New Roman" w:eastAsia="Times New Roman" w:hAnsi="Times New Roman" w:cs="Times New Roman"/>
          <w:i/>
          <w:color w:val="000000" w:themeColor="text1"/>
          <w:sz w:val="24"/>
          <w:szCs w:val="24"/>
          <w:lang w:eastAsia="et-EE"/>
        </w:rPr>
        <w:br w:type="page"/>
      </w:r>
    </w:p>
    <w:tbl>
      <w:tblPr>
        <w:tblpPr w:leftFromText="141" w:rightFromText="141" w:vertAnchor="text" w:horzAnchor="margin" w:tblpY="-41"/>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3119"/>
        <w:gridCol w:w="1275"/>
        <w:gridCol w:w="1418"/>
        <w:gridCol w:w="1134"/>
        <w:gridCol w:w="3827"/>
      </w:tblGrid>
      <w:tr w:rsidR="00BD3D46" w:rsidRPr="00BD3D46" w14:paraId="40A87146" w14:textId="77777777" w:rsidTr="00AE0B1A">
        <w:trPr>
          <w:trHeight w:val="50"/>
        </w:trPr>
        <w:tc>
          <w:tcPr>
            <w:tcW w:w="2405" w:type="dxa"/>
          </w:tcPr>
          <w:p w14:paraId="354CF552" w14:textId="77777777" w:rsidR="00BD3D46" w:rsidRPr="00BD3D46" w:rsidRDefault="00BD3D46" w:rsidP="00BD3D46">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BD3D46">
              <w:rPr>
                <w:rFonts w:ascii="Times New Roman" w:eastAsia="Times New Roman" w:hAnsi="Times New Roman" w:cs="Times New Roman"/>
                <w:b/>
                <w:bCs/>
                <w:color w:val="000000" w:themeColor="text1"/>
                <w:sz w:val="24"/>
                <w:szCs w:val="24"/>
              </w:rPr>
              <w:lastRenderedPageBreak/>
              <w:t xml:space="preserve"> Projekt</w:t>
            </w:r>
          </w:p>
        </w:tc>
        <w:tc>
          <w:tcPr>
            <w:tcW w:w="1843" w:type="dxa"/>
          </w:tcPr>
          <w:p w14:paraId="646C24C7"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BD3D46">
              <w:rPr>
                <w:rFonts w:ascii="Times New Roman" w:eastAsia="Times New Roman" w:hAnsi="Times New Roman" w:cs="Times New Roman"/>
                <w:b/>
                <w:bCs/>
                <w:color w:val="000000" w:themeColor="text1"/>
                <w:sz w:val="24"/>
                <w:szCs w:val="24"/>
              </w:rPr>
              <w:t>Projekti eelarve (koos käibemaksuga), sh kaudsete kulude määr kogu projekti eelarvest</w:t>
            </w:r>
          </w:p>
        </w:tc>
        <w:tc>
          <w:tcPr>
            <w:tcW w:w="3119" w:type="dxa"/>
          </w:tcPr>
          <w:p w14:paraId="23CBC5E7"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b/>
                <w:bCs/>
                <w:color w:val="000000" w:themeColor="text1"/>
                <w:sz w:val="24"/>
                <w:szCs w:val="24"/>
              </w:rPr>
              <w:t>Näitaja kood ja nimetus</w:t>
            </w:r>
          </w:p>
        </w:tc>
        <w:tc>
          <w:tcPr>
            <w:tcW w:w="1275" w:type="dxa"/>
          </w:tcPr>
          <w:p w14:paraId="5B740010"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b/>
                <w:bCs/>
                <w:color w:val="000000" w:themeColor="text1"/>
                <w:sz w:val="24"/>
                <w:szCs w:val="24"/>
              </w:rPr>
              <w:t>Näitaja mõõtühik</w:t>
            </w:r>
          </w:p>
        </w:tc>
        <w:tc>
          <w:tcPr>
            <w:tcW w:w="1418" w:type="dxa"/>
          </w:tcPr>
          <w:p w14:paraId="0C335B27" w14:textId="77777777" w:rsidR="00BD3D46" w:rsidRPr="00BD3D46" w:rsidRDefault="00BD3D46" w:rsidP="00BD3D46">
            <w:pPr>
              <w:autoSpaceDE w:val="0"/>
              <w:autoSpaceDN w:val="0"/>
              <w:adjustRightInd w:val="0"/>
              <w:spacing w:after="0" w:line="240" w:lineRule="auto"/>
              <w:ind w:left="0"/>
              <w:rPr>
                <w:rFonts w:ascii="Times New Roman" w:eastAsia="Times New Roman" w:hAnsi="Times New Roman" w:cs="Times New Roman"/>
                <w:b/>
                <w:bCs/>
                <w:color w:val="000000" w:themeColor="text1"/>
                <w:sz w:val="24"/>
                <w:szCs w:val="24"/>
              </w:rPr>
            </w:pPr>
            <w:r w:rsidRPr="00BD3D46">
              <w:rPr>
                <w:rFonts w:ascii="Times New Roman" w:eastAsia="Times New Roman" w:hAnsi="Times New Roman" w:cs="Times New Roman"/>
                <w:b/>
                <w:bCs/>
                <w:color w:val="000000" w:themeColor="text1"/>
                <w:sz w:val="24"/>
                <w:szCs w:val="24"/>
              </w:rPr>
              <w:t>Sihttase 2024</w:t>
            </w:r>
          </w:p>
          <w:p w14:paraId="293CABE1"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179A9FDF"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BD3D46">
              <w:rPr>
                <w:rFonts w:ascii="Times New Roman" w:eastAsia="Times New Roman" w:hAnsi="Times New Roman" w:cs="Times New Roman"/>
                <w:b/>
                <w:bCs/>
                <w:color w:val="000000" w:themeColor="text1"/>
                <w:sz w:val="24"/>
                <w:szCs w:val="24"/>
              </w:rPr>
              <w:t>Sihttase</w:t>
            </w:r>
          </w:p>
          <w:p w14:paraId="21F3EC47"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
                <w:bCs/>
                <w:color w:val="000000" w:themeColor="text1"/>
                <w:sz w:val="24"/>
                <w:szCs w:val="24"/>
              </w:rPr>
              <w:t>2029</w:t>
            </w:r>
          </w:p>
        </w:tc>
        <w:tc>
          <w:tcPr>
            <w:tcW w:w="3827" w:type="dxa"/>
          </w:tcPr>
          <w:p w14:paraId="25BC3776"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b/>
                <w:bCs/>
                <w:color w:val="000000" w:themeColor="text1"/>
                <w:sz w:val="24"/>
                <w:szCs w:val="24"/>
              </w:rPr>
            </w:pPr>
            <w:r w:rsidRPr="00BD3D46">
              <w:rPr>
                <w:rFonts w:ascii="Times New Roman" w:eastAsia="Times New Roman" w:hAnsi="Times New Roman" w:cs="Times New Roman"/>
                <w:b/>
                <w:bCs/>
                <w:color w:val="000000" w:themeColor="text1"/>
                <w:sz w:val="24"/>
                <w:szCs w:val="24"/>
              </w:rPr>
              <w:t xml:space="preserve">Selgitav teave </w:t>
            </w:r>
          </w:p>
        </w:tc>
      </w:tr>
      <w:tr w:rsidR="004C22A6" w:rsidRPr="00BD3D46" w14:paraId="7E22F03D" w14:textId="77777777" w:rsidTr="00AE0B1A">
        <w:trPr>
          <w:trHeight w:val="50"/>
        </w:trPr>
        <w:tc>
          <w:tcPr>
            <w:tcW w:w="2405" w:type="dxa"/>
          </w:tcPr>
          <w:p w14:paraId="190E683E" w14:textId="77777777" w:rsidR="004C22A6" w:rsidRPr="00BD3D46" w:rsidRDefault="004C22A6" w:rsidP="00BD3D46">
            <w:pPr>
              <w:autoSpaceDE w:val="0"/>
              <w:autoSpaceDN w:val="0"/>
              <w:adjustRightInd w:val="0"/>
              <w:spacing w:after="0" w:line="240" w:lineRule="auto"/>
              <w:ind w:left="0"/>
              <w:rPr>
                <w:rFonts w:ascii="Times New Roman" w:eastAsia="Times New Roman" w:hAnsi="Times New Roman" w:cs="Times New Roman"/>
                <w:bCs/>
                <w:color w:val="000000" w:themeColor="text1"/>
                <w:sz w:val="24"/>
                <w:szCs w:val="24"/>
              </w:rPr>
            </w:pPr>
            <w:r w:rsidRPr="00BD3D46">
              <w:rPr>
                <w:rFonts w:ascii="Times New Roman" w:hAnsi="Times New Roman" w:cs="Times New Roman"/>
                <w:sz w:val="24"/>
                <w:szCs w:val="24"/>
              </w:rPr>
              <w:t>KONTAKTAMETNIKU LÄHETAMINE EUROOPA PIIRI- JA RANNIKUVALVE AMETI JUURDE</w:t>
            </w:r>
          </w:p>
        </w:tc>
        <w:tc>
          <w:tcPr>
            <w:tcW w:w="1843" w:type="dxa"/>
          </w:tcPr>
          <w:p w14:paraId="58C1D5E2"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 xml:space="preserve">400 000, sh kaudsed kulud 2% </w:t>
            </w:r>
          </w:p>
        </w:tc>
        <w:tc>
          <w:tcPr>
            <w:tcW w:w="3119" w:type="dxa"/>
          </w:tcPr>
          <w:p w14:paraId="1F372442"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BMVI O.1.8 Toetatud osalejate arv</w:t>
            </w:r>
          </w:p>
        </w:tc>
        <w:tc>
          <w:tcPr>
            <w:tcW w:w="1275" w:type="dxa"/>
          </w:tcPr>
          <w:p w14:paraId="2176B3B2"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arv</w:t>
            </w:r>
          </w:p>
        </w:tc>
        <w:tc>
          <w:tcPr>
            <w:tcW w:w="1418" w:type="dxa"/>
          </w:tcPr>
          <w:p w14:paraId="61D88496"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0</w:t>
            </w:r>
          </w:p>
        </w:tc>
        <w:tc>
          <w:tcPr>
            <w:tcW w:w="1134" w:type="dxa"/>
          </w:tcPr>
          <w:p w14:paraId="4A634EE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1</w:t>
            </w:r>
          </w:p>
          <w:p w14:paraId="5ED7AB2B"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p>
        </w:tc>
        <w:tc>
          <w:tcPr>
            <w:tcW w:w="3827" w:type="dxa"/>
            <w:vMerge w:val="restart"/>
          </w:tcPr>
          <w:p w14:paraId="12CE7EFE"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O.1.8: Osaleja on integreeritud piirihalduse elluviimisse panustav füüsiline isik, kes saab projekti tegevustest otsest kasu, ilma et ta vastutaks tegevuste algatamise või elluviimise eest. Selle mõõdiku all ei loeta projektijuhte, raamatupidajaid jm administratiivülesandeid täitvaid isikuid.</w:t>
            </w:r>
          </w:p>
          <w:p w14:paraId="16EA9F1B"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Osalejate toetus hõlmab, kuid ei piirdu:</w:t>
            </w:r>
          </w:p>
          <w:p w14:paraId="41E69790"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w:t>
            </w:r>
            <w:r w:rsidRPr="00BD3D46">
              <w:rPr>
                <w:rFonts w:ascii="Times New Roman" w:eastAsia="Times New Roman" w:hAnsi="Times New Roman" w:cs="Times New Roman"/>
                <w:color w:val="000000" w:themeColor="text1"/>
                <w:sz w:val="24"/>
                <w:szCs w:val="24"/>
              </w:rPr>
              <w:tab/>
              <w:t>töötasu saaja,</w:t>
            </w:r>
          </w:p>
          <w:p w14:paraId="46515776"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w:t>
            </w:r>
            <w:r w:rsidRPr="00BD3D46">
              <w:rPr>
                <w:rFonts w:ascii="Times New Roman" w:eastAsia="Times New Roman" w:hAnsi="Times New Roman" w:cs="Times New Roman"/>
                <w:color w:val="000000" w:themeColor="text1"/>
                <w:sz w:val="24"/>
                <w:szCs w:val="24"/>
              </w:rPr>
              <w:tab/>
              <w:t>lähetusel käija,</w:t>
            </w:r>
          </w:p>
          <w:p w14:paraId="39953624"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w:t>
            </w:r>
            <w:r w:rsidRPr="00BD3D46">
              <w:rPr>
                <w:rFonts w:ascii="Times New Roman" w:eastAsia="Times New Roman" w:hAnsi="Times New Roman" w:cs="Times New Roman"/>
                <w:color w:val="000000" w:themeColor="text1"/>
                <w:sz w:val="24"/>
                <w:szCs w:val="24"/>
              </w:rPr>
              <w:tab/>
              <w:t>koolitusel osaleja.</w:t>
            </w:r>
          </w:p>
          <w:p w14:paraId="2C4AC89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Toetus tähendab igasugust toetust osalejatele, mida muud näitajad ei hõlma.</w:t>
            </w:r>
          </w:p>
          <w:p w14:paraId="4BFEF817"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Tegevuse alguses kannab tegevuse korraldaja osalejate andmed  sündmuste infosüsteemi. Aruandega esitatakse isikustamata agregeeritud info. Iga osalejat loetakse üks kord projekti jooksul ka siis, kui sama osaleja osaleb mitmes projekti tegevuses.</w:t>
            </w:r>
          </w:p>
          <w:p w14:paraId="0F806805"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p w14:paraId="4C233D3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lastRenderedPageBreak/>
              <w:t>O.1.8.1: Korraldaja kannab koolituste alguses osalejate info sündmuste infosüsteemi. Aruandega esitatakse isikustamata agregeeritud info. Kui sama isik osaleb sama projekti raames mitmel koolitusel, raporteeritakse ta ühe isikuna.</w:t>
            </w:r>
          </w:p>
          <w:p w14:paraId="7EF13A8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p w14:paraId="07603AEC"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 xml:space="preserve">R.1.19: </w:t>
            </w:r>
          </w:p>
          <w:p w14:paraId="11C1216A"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w:t>
            </w:r>
            <w:r w:rsidRPr="00BD3D46">
              <w:rPr>
                <w:rFonts w:ascii="Times New Roman" w:eastAsia="Times New Roman" w:hAnsi="Times New Roman" w:cs="Times New Roman"/>
                <w:color w:val="000000" w:themeColor="text1"/>
                <w:sz w:val="24"/>
                <w:szCs w:val="24"/>
              </w:rPr>
              <w:tab/>
              <w:t>Elluviija küsib kolm kuud pärast iga koolituse lõppu koolituse lõpetanutelt tagasiside (kas on kasutanud saadud teadmisi ja oskusi?).</w:t>
            </w:r>
          </w:p>
          <w:p w14:paraId="392BA365"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w:t>
            </w:r>
            <w:r w:rsidRPr="00BD3D46">
              <w:rPr>
                <w:rFonts w:ascii="Times New Roman" w:eastAsia="Times New Roman" w:hAnsi="Times New Roman" w:cs="Times New Roman"/>
                <w:color w:val="000000" w:themeColor="text1"/>
                <w:sz w:val="24"/>
                <w:szCs w:val="24"/>
              </w:rPr>
              <w:tab/>
              <w:t xml:space="preserve">Projekti lõpus arvutab iga osaleja tagasiside alusel osaleja </w:t>
            </w:r>
            <w:proofErr w:type="spellStart"/>
            <w:r w:rsidRPr="00BD3D46">
              <w:rPr>
                <w:rFonts w:ascii="Times New Roman" w:eastAsia="Times New Roman" w:hAnsi="Times New Roman" w:cs="Times New Roman"/>
                <w:color w:val="000000" w:themeColor="text1"/>
                <w:sz w:val="24"/>
                <w:szCs w:val="24"/>
              </w:rPr>
              <w:t>üldtulemuse</w:t>
            </w:r>
            <w:proofErr w:type="spellEnd"/>
            <w:r w:rsidRPr="00BD3D46">
              <w:rPr>
                <w:rFonts w:ascii="Times New Roman" w:eastAsia="Times New Roman" w:hAnsi="Times New Roman" w:cs="Times New Roman"/>
                <w:color w:val="000000" w:themeColor="text1"/>
                <w:sz w:val="24"/>
                <w:szCs w:val="24"/>
              </w:rPr>
              <w:t xml:space="preserve">: </w:t>
            </w:r>
          </w:p>
          <w:p w14:paraId="5A2822E5"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 kui üle 50% juhtudel on selle osaleja vastus jaatav, arvestatakse, et osaleja on kasutanud saadud oskusi;</w:t>
            </w:r>
          </w:p>
          <w:p w14:paraId="50CF96CA"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 xml:space="preserve">b) kui </w:t>
            </w:r>
            <w:proofErr w:type="spellStart"/>
            <w:r w:rsidRPr="00BD3D46">
              <w:rPr>
                <w:rFonts w:ascii="Times New Roman" w:eastAsia="Times New Roman" w:hAnsi="Times New Roman" w:cs="Times New Roman"/>
                <w:color w:val="000000" w:themeColor="text1"/>
                <w:sz w:val="24"/>
                <w:szCs w:val="24"/>
              </w:rPr>
              <w:t>üldtulemus</w:t>
            </w:r>
            <w:proofErr w:type="spellEnd"/>
            <w:r w:rsidRPr="00BD3D46">
              <w:rPr>
                <w:rFonts w:ascii="Times New Roman" w:eastAsia="Times New Roman" w:hAnsi="Times New Roman" w:cs="Times New Roman"/>
                <w:color w:val="000000" w:themeColor="text1"/>
                <w:sz w:val="24"/>
                <w:szCs w:val="24"/>
              </w:rPr>
              <w:t xml:space="preserve"> on 50 „jah“ /50 „ei“ (nt kaks positiivset ja kaks negatiivset vastust), läheb arvesse registreeritud viimane tulemus;</w:t>
            </w:r>
          </w:p>
          <w:p w14:paraId="46D896EE"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c) kui üle 50% juhtudel on osaleja vastus eitav, osalejat selle mõõdiku all ei raporteerita.</w:t>
            </w:r>
          </w:p>
        </w:tc>
      </w:tr>
      <w:tr w:rsidR="004C22A6" w:rsidRPr="00BD3D46" w14:paraId="776599BA" w14:textId="77777777" w:rsidTr="00AE0B1A">
        <w:trPr>
          <w:trHeight w:val="50"/>
        </w:trPr>
        <w:tc>
          <w:tcPr>
            <w:tcW w:w="2405" w:type="dxa"/>
            <w:vMerge w:val="restart"/>
          </w:tcPr>
          <w:p w14:paraId="1D6754D1" w14:textId="77777777" w:rsidR="004C22A6" w:rsidRPr="00BD3D46" w:rsidRDefault="004C22A6" w:rsidP="00BD3D46">
            <w:pPr>
              <w:autoSpaceDE w:val="0"/>
              <w:autoSpaceDN w:val="0"/>
              <w:adjustRightInd w:val="0"/>
              <w:spacing w:after="0" w:line="240" w:lineRule="auto"/>
              <w:ind w:left="0"/>
              <w:rPr>
                <w:rFonts w:ascii="Times New Roman" w:eastAsia="Times New Roman" w:hAnsi="Times New Roman" w:cs="Times New Roman"/>
                <w:bCs/>
                <w:color w:val="000000" w:themeColor="text1"/>
                <w:sz w:val="24"/>
                <w:szCs w:val="24"/>
              </w:rPr>
            </w:pPr>
            <w:r w:rsidRPr="00BD3D46">
              <w:rPr>
                <w:rFonts w:ascii="Times New Roman" w:hAnsi="Times New Roman" w:cs="Times New Roman"/>
                <w:sz w:val="24"/>
                <w:szCs w:val="24"/>
              </w:rPr>
              <w:t>PIIRIHALDUST TAGAVATE AMETNIKE KOOLITAMINE</w:t>
            </w:r>
          </w:p>
        </w:tc>
        <w:tc>
          <w:tcPr>
            <w:tcW w:w="1843" w:type="dxa"/>
            <w:vMerge w:val="restart"/>
          </w:tcPr>
          <w:p w14:paraId="202D84C2"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624 000, sh kaudsed kulud 0,8%</w:t>
            </w:r>
          </w:p>
        </w:tc>
        <w:tc>
          <w:tcPr>
            <w:tcW w:w="3119" w:type="dxa"/>
          </w:tcPr>
          <w:p w14:paraId="0D4ACE1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BMVI O.1.8 Toetatud osalejate arv</w:t>
            </w:r>
          </w:p>
        </w:tc>
        <w:tc>
          <w:tcPr>
            <w:tcW w:w="1275" w:type="dxa"/>
          </w:tcPr>
          <w:p w14:paraId="09D1D487"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arv</w:t>
            </w:r>
          </w:p>
        </w:tc>
        <w:tc>
          <w:tcPr>
            <w:tcW w:w="1418" w:type="dxa"/>
          </w:tcPr>
          <w:p w14:paraId="51D2F60A"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345</w:t>
            </w:r>
          </w:p>
        </w:tc>
        <w:tc>
          <w:tcPr>
            <w:tcW w:w="1134" w:type="dxa"/>
          </w:tcPr>
          <w:p w14:paraId="2535C3E9"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345</w:t>
            </w:r>
          </w:p>
        </w:tc>
        <w:tc>
          <w:tcPr>
            <w:tcW w:w="3827" w:type="dxa"/>
            <w:vMerge/>
          </w:tcPr>
          <w:p w14:paraId="1AA9992A"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7A624C87" w14:textId="77777777" w:rsidTr="00AE0B1A">
        <w:trPr>
          <w:trHeight w:val="160"/>
        </w:trPr>
        <w:tc>
          <w:tcPr>
            <w:tcW w:w="2405" w:type="dxa"/>
            <w:vMerge/>
          </w:tcPr>
          <w:p w14:paraId="0FC75AA0" w14:textId="77777777" w:rsidR="004C22A6" w:rsidRPr="00BD3D46" w:rsidRDefault="004C22A6" w:rsidP="00BD3D46">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6DEC6EE2"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2266CE3D"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BMVI O.1.8.1 Toetatud osalejate arv, millest omakorda koolitustegevuses osalejate arv</w:t>
            </w:r>
          </w:p>
        </w:tc>
        <w:tc>
          <w:tcPr>
            <w:tcW w:w="1275" w:type="dxa"/>
          </w:tcPr>
          <w:p w14:paraId="5D02B0A2"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arv</w:t>
            </w:r>
          </w:p>
        </w:tc>
        <w:tc>
          <w:tcPr>
            <w:tcW w:w="1418" w:type="dxa"/>
          </w:tcPr>
          <w:p w14:paraId="4B3F12B7"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345</w:t>
            </w:r>
          </w:p>
        </w:tc>
        <w:tc>
          <w:tcPr>
            <w:tcW w:w="1134" w:type="dxa"/>
          </w:tcPr>
          <w:p w14:paraId="4DBDC47B"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345</w:t>
            </w:r>
          </w:p>
        </w:tc>
        <w:tc>
          <w:tcPr>
            <w:tcW w:w="3827" w:type="dxa"/>
            <w:vMerge/>
          </w:tcPr>
          <w:p w14:paraId="04277FE6"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49ABB67E" w14:textId="77777777" w:rsidTr="00AE0B1A">
        <w:trPr>
          <w:trHeight w:val="160"/>
        </w:trPr>
        <w:tc>
          <w:tcPr>
            <w:tcW w:w="2405" w:type="dxa"/>
            <w:vMerge/>
          </w:tcPr>
          <w:p w14:paraId="281EDD2B" w14:textId="77777777" w:rsidR="004C22A6" w:rsidRPr="00BD3D46" w:rsidRDefault="004C22A6" w:rsidP="00BD3D46">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p>
        </w:tc>
        <w:tc>
          <w:tcPr>
            <w:tcW w:w="1843" w:type="dxa"/>
            <w:vMerge/>
          </w:tcPr>
          <w:p w14:paraId="4317737E"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75B67D71"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BMVI R.1.19 Nende osalejate arv, kes teatavad kolm kuud pärast koolitust, et nad kasutavad koolituse käigus omandatud oskusi ja</w:t>
            </w:r>
          </w:p>
          <w:p w14:paraId="74F73BA1"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pädevust.</w:t>
            </w:r>
          </w:p>
        </w:tc>
        <w:tc>
          <w:tcPr>
            <w:tcW w:w="1275" w:type="dxa"/>
          </w:tcPr>
          <w:p w14:paraId="4BB778C3"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arv</w:t>
            </w:r>
          </w:p>
        </w:tc>
        <w:tc>
          <w:tcPr>
            <w:tcW w:w="1418" w:type="dxa"/>
          </w:tcPr>
          <w:p w14:paraId="58A0B29F"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Ei kohaldu</w:t>
            </w:r>
          </w:p>
        </w:tc>
        <w:tc>
          <w:tcPr>
            <w:tcW w:w="1134" w:type="dxa"/>
          </w:tcPr>
          <w:p w14:paraId="27F1592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238</w:t>
            </w:r>
          </w:p>
        </w:tc>
        <w:tc>
          <w:tcPr>
            <w:tcW w:w="3827" w:type="dxa"/>
            <w:vMerge/>
          </w:tcPr>
          <w:p w14:paraId="70F6DDE6"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3B8D0DFA" w14:textId="77777777" w:rsidTr="00AE0B1A">
        <w:trPr>
          <w:trHeight w:val="160"/>
        </w:trPr>
        <w:tc>
          <w:tcPr>
            <w:tcW w:w="2405" w:type="dxa"/>
            <w:vMerge w:val="restart"/>
          </w:tcPr>
          <w:p w14:paraId="5B84D604" w14:textId="77777777" w:rsidR="004C22A6" w:rsidRPr="00BD3D46" w:rsidRDefault="004C22A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Pr>
                <w:rFonts w:ascii="Times New Roman" w:eastAsia="Times New Roman" w:hAnsi="Times New Roman" w:cs="Times New Roman"/>
                <w:color w:val="000000" w:themeColor="text1"/>
                <w:sz w:val="24"/>
                <w:szCs w:val="24"/>
              </w:rPr>
            </w:pPr>
            <w:r w:rsidRPr="00BD3D46">
              <w:rPr>
                <w:rFonts w:ascii="Times New Roman" w:hAnsi="Times New Roman" w:cs="Times New Roman"/>
                <w:sz w:val="24"/>
                <w:szCs w:val="24"/>
              </w:rPr>
              <w:t>MAKSU- JA TOLLIAMETNIKE PIIRIKONTROLLI-ALANE TÄIENDKOOLITUS IV</w:t>
            </w:r>
          </w:p>
        </w:tc>
        <w:tc>
          <w:tcPr>
            <w:tcW w:w="1843" w:type="dxa"/>
            <w:vMerge w:val="restart"/>
          </w:tcPr>
          <w:p w14:paraId="121333EB"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 xml:space="preserve">76 000 eurot, sh kaudsed kulud 1% </w:t>
            </w:r>
          </w:p>
        </w:tc>
        <w:tc>
          <w:tcPr>
            <w:tcW w:w="3119" w:type="dxa"/>
          </w:tcPr>
          <w:p w14:paraId="05BB7765"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BMVI O.1.8 Toetatud osalejate arv</w:t>
            </w:r>
          </w:p>
        </w:tc>
        <w:tc>
          <w:tcPr>
            <w:tcW w:w="1275" w:type="dxa"/>
          </w:tcPr>
          <w:p w14:paraId="03E019F0"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arv</w:t>
            </w:r>
          </w:p>
        </w:tc>
        <w:tc>
          <w:tcPr>
            <w:tcW w:w="1418" w:type="dxa"/>
          </w:tcPr>
          <w:p w14:paraId="474FC129"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20</w:t>
            </w:r>
          </w:p>
        </w:tc>
        <w:tc>
          <w:tcPr>
            <w:tcW w:w="1134" w:type="dxa"/>
          </w:tcPr>
          <w:p w14:paraId="59B22BD8"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50</w:t>
            </w:r>
          </w:p>
        </w:tc>
        <w:tc>
          <w:tcPr>
            <w:tcW w:w="3827" w:type="dxa"/>
            <w:vMerge/>
          </w:tcPr>
          <w:p w14:paraId="2348D12A"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7EC3DF56" w14:textId="77777777" w:rsidTr="00AE0B1A">
        <w:trPr>
          <w:trHeight w:val="160"/>
        </w:trPr>
        <w:tc>
          <w:tcPr>
            <w:tcW w:w="2405" w:type="dxa"/>
            <w:vMerge/>
          </w:tcPr>
          <w:p w14:paraId="2D5E01DE" w14:textId="77777777" w:rsidR="004C22A6" w:rsidRPr="00BD3D46" w:rsidRDefault="004C22A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color w:val="000000" w:themeColor="text1"/>
                <w:sz w:val="24"/>
                <w:szCs w:val="24"/>
              </w:rPr>
            </w:pPr>
          </w:p>
        </w:tc>
        <w:tc>
          <w:tcPr>
            <w:tcW w:w="1843" w:type="dxa"/>
            <w:vMerge/>
          </w:tcPr>
          <w:p w14:paraId="0A7A7785"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1747E2F0"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BMVI O.1.8.1 Toetatud osalejate arv, millest omakorda koolitustegevuses osalejate arv</w:t>
            </w:r>
          </w:p>
        </w:tc>
        <w:tc>
          <w:tcPr>
            <w:tcW w:w="1275" w:type="dxa"/>
          </w:tcPr>
          <w:p w14:paraId="3BD9DED0"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arv</w:t>
            </w:r>
          </w:p>
        </w:tc>
        <w:tc>
          <w:tcPr>
            <w:tcW w:w="1418" w:type="dxa"/>
          </w:tcPr>
          <w:p w14:paraId="3045B24C"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20</w:t>
            </w:r>
          </w:p>
        </w:tc>
        <w:tc>
          <w:tcPr>
            <w:tcW w:w="1134" w:type="dxa"/>
          </w:tcPr>
          <w:p w14:paraId="7CD5D430"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50</w:t>
            </w:r>
          </w:p>
        </w:tc>
        <w:tc>
          <w:tcPr>
            <w:tcW w:w="3827" w:type="dxa"/>
            <w:vMerge/>
          </w:tcPr>
          <w:p w14:paraId="323A39B0"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73EF8657" w14:textId="77777777" w:rsidTr="00AE0B1A">
        <w:trPr>
          <w:trHeight w:val="160"/>
        </w:trPr>
        <w:tc>
          <w:tcPr>
            <w:tcW w:w="2405" w:type="dxa"/>
            <w:vMerge/>
          </w:tcPr>
          <w:p w14:paraId="3B5BF49B" w14:textId="77777777" w:rsidR="004C22A6" w:rsidRPr="00BD3D46" w:rsidRDefault="004C22A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color w:val="000000" w:themeColor="text1"/>
                <w:sz w:val="24"/>
                <w:szCs w:val="24"/>
              </w:rPr>
            </w:pPr>
          </w:p>
        </w:tc>
        <w:tc>
          <w:tcPr>
            <w:tcW w:w="1843" w:type="dxa"/>
            <w:vMerge/>
          </w:tcPr>
          <w:p w14:paraId="51C3BCA4"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5D28D3B7"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 xml:space="preserve">BMVI R.1.19 Nende osalejate arv, kes teatavad kolm kuud pärast koolitust, et nad </w:t>
            </w:r>
            <w:r w:rsidRPr="00BD3D46">
              <w:rPr>
                <w:rFonts w:ascii="Times New Roman" w:eastAsia="Times New Roman" w:hAnsi="Times New Roman" w:cs="Times New Roman"/>
                <w:color w:val="000000" w:themeColor="text1"/>
                <w:sz w:val="24"/>
                <w:szCs w:val="24"/>
              </w:rPr>
              <w:lastRenderedPageBreak/>
              <w:t>kasutavad koolituse käigus omandatud oskusi ja</w:t>
            </w:r>
          </w:p>
          <w:p w14:paraId="024F0227"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pädevust.</w:t>
            </w:r>
          </w:p>
        </w:tc>
        <w:tc>
          <w:tcPr>
            <w:tcW w:w="1275" w:type="dxa"/>
          </w:tcPr>
          <w:p w14:paraId="2C125083" w14:textId="77777777"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lastRenderedPageBreak/>
              <w:t>arv</w:t>
            </w:r>
          </w:p>
        </w:tc>
        <w:tc>
          <w:tcPr>
            <w:tcW w:w="1418" w:type="dxa"/>
          </w:tcPr>
          <w:p w14:paraId="55A769D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Ei kohaldu</w:t>
            </w:r>
          </w:p>
        </w:tc>
        <w:tc>
          <w:tcPr>
            <w:tcW w:w="1134" w:type="dxa"/>
          </w:tcPr>
          <w:p w14:paraId="12951D94"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sidRPr="00BD3D46">
              <w:rPr>
                <w:rFonts w:ascii="Times New Roman" w:eastAsia="Times New Roman" w:hAnsi="Times New Roman" w:cs="Times New Roman"/>
                <w:bCs/>
                <w:color w:val="000000" w:themeColor="text1"/>
                <w:sz w:val="24"/>
                <w:szCs w:val="24"/>
              </w:rPr>
              <w:t>50</w:t>
            </w:r>
          </w:p>
        </w:tc>
        <w:tc>
          <w:tcPr>
            <w:tcW w:w="3827" w:type="dxa"/>
            <w:vMerge/>
          </w:tcPr>
          <w:p w14:paraId="7D9C6584"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19655956" w14:textId="77777777" w:rsidTr="00AE0B1A">
        <w:trPr>
          <w:trHeight w:val="160"/>
        </w:trPr>
        <w:tc>
          <w:tcPr>
            <w:tcW w:w="2405" w:type="dxa"/>
            <w:vMerge w:val="restart"/>
          </w:tcPr>
          <w:p w14:paraId="72F29EDD" w14:textId="0C409E67" w:rsidR="004C22A6" w:rsidRPr="00BD3D46" w:rsidRDefault="004C22A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UUTE PIIRIHALDUS-AMETNIKE KOOLITAMINE</w:t>
            </w:r>
          </w:p>
        </w:tc>
        <w:tc>
          <w:tcPr>
            <w:tcW w:w="1843" w:type="dxa"/>
            <w:vMerge w:val="restart"/>
          </w:tcPr>
          <w:p w14:paraId="60C58B3B" w14:textId="0C3D7CC4"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400 000 eurot, sh kaudsed kulud 2%</w:t>
            </w:r>
          </w:p>
        </w:tc>
        <w:tc>
          <w:tcPr>
            <w:tcW w:w="3119" w:type="dxa"/>
          </w:tcPr>
          <w:p w14:paraId="157B3585" w14:textId="16B0D92E"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4945FA">
              <w:rPr>
                <w:rFonts w:ascii="Times New Roman" w:eastAsia="Times New Roman" w:hAnsi="Times New Roman" w:cs="Times New Roman"/>
                <w:color w:val="000000" w:themeColor="text1"/>
                <w:sz w:val="24"/>
                <w:szCs w:val="24"/>
              </w:rPr>
              <w:t>BMVI O.1.8 Toetatud osalejate arv</w:t>
            </w:r>
          </w:p>
        </w:tc>
        <w:tc>
          <w:tcPr>
            <w:tcW w:w="1275" w:type="dxa"/>
          </w:tcPr>
          <w:p w14:paraId="32C0F60D" w14:textId="44002306"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arv</w:t>
            </w:r>
          </w:p>
        </w:tc>
        <w:tc>
          <w:tcPr>
            <w:tcW w:w="1418" w:type="dxa"/>
          </w:tcPr>
          <w:p w14:paraId="2FAC162F" w14:textId="0BBE7B5D"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w:t>
            </w:r>
          </w:p>
        </w:tc>
        <w:tc>
          <w:tcPr>
            <w:tcW w:w="1134" w:type="dxa"/>
          </w:tcPr>
          <w:p w14:paraId="77DBCB28" w14:textId="0C5F010E"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20</w:t>
            </w:r>
          </w:p>
        </w:tc>
        <w:tc>
          <w:tcPr>
            <w:tcW w:w="3827" w:type="dxa"/>
            <w:vMerge/>
          </w:tcPr>
          <w:p w14:paraId="460DC5A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7FBCA9B0" w14:textId="77777777" w:rsidTr="00AE0B1A">
        <w:trPr>
          <w:trHeight w:val="160"/>
        </w:trPr>
        <w:tc>
          <w:tcPr>
            <w:tcW w:w="2405" w:type="dxa"/>
            <w:vMerge/>
          </w:tcPr>
          <w:p w14:paraId="43986EBB" w14:textId="77777777" w:rsidR="004C22A6" w:rsidRDefault="004C22A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color w:val="000000" w:themeColor="text1"/>
                <w:sz w:val="24"/>
                <w:szCs w:val="24"/>
              </w:rPr>
            </w:pPr>
          </w:p>
        </w:tc>
        <w:tc>
          <w:tcPr>
            <w:tcW w:w="1843" w:type="dxa"/>
            <w:vMerge/>
          </w:tcPr>
          <w:p w14:paraId="49DCC6C9" w14:textId="77777777" w:rsidR="004C22A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35C2F878" w14:textId="64B0A9FC" w:rsidR="004C22A6" w:rsidRPr="004945FA"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sidRPr="004945FA">
              <w:rPr>
                <w:rFonts w:ascii="Times New Roman" w:eastAsia="Times New Roman" w:hAnsi="Times New Roman" w:cs="Times New Roman"/>
                <w:color w:val="000000" w:themeColor="text1"/>
                <w:sz w:val="24"/>
                <w:szCs w:val="24"/>
              </w:rPr>
              <w:t>BMVI O.1.8.1 Toetatud osalejate arv, millest omakorda koolitustel osalejate arv</w:t>
            </w:r>
          </w:p>
        </w:tc>
        <w:tc>
          <w:tcPr>
            <w:tcW w:w="1275" w:type="dxa"/>
          </w:tcPr>
          <w:p w14:paraId="13C2D935" w14:textId="3787BCAA"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arv</w:t>
            </w:r>
          </w:p>
        </w:tc>
        <w:tc>
          <w:tcPr>
            <w:tcW w:w="1418" w:type="dxa"/>
          </w:tcPr>
          <w:p w14:paraId="35136FEA" w14:textId="6AA9C95F"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w:t>
            </w:r>
          </w:p>
        </w:tc>
        <w:tc>
          <w:tcPr>
            <w:tcW w:w="1134" w:type="dxa"/>
          </w:tcPr>
          <w:p w14:paraId="45B93D8C" w14:textId="756BD778"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20</w:t>
            </w:r>
          </w:p>
        </w:tc>
        <w:tc>
          <w:tcPr>
            <w:tcW w:w="3827" w:type="dxa"/>
            <w:vMerge/>
          </w:tcPr>
          <w:p w14:paraId="6E7B0005"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4C22A6" w:rsidRPr="00BD3D46" w14:paraId="7554554D" w14:textId="77777777" w:rsidTr="00AE0B1A">
        <w:trPr>
          <w:trHeight w:val="160"/>
        </w:trPr>
        <w:tc>
          <w:tcPr>
            <w:tcW w:w="2405" w:type="dxa"/>
            <w:vMerge/>
          </w:tcPr>
          <w:p w14:paraId="799C05ED" w14:textId="77777777" w:rsidR="004C22A6" w:rsidRDefault="004C22A6" w:rsidP="00BD3D46">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color w:val="000000" w:themeColor="text1"/>
                <w:sz w:val="24"/>
                <w:szCs w:val="24"/>
              </w:rPr>
            </w:pPr>
          </w:p>
        </w:tc>
        <w:tc>
          <w:tcPr>
            <w:tcW w:w="1843" w:type="dxa"/>
            <w:vMerge/>
          </w:tcPr>
          <w:p w14:paraId="719C3D2C" w14:textId="77777777" w:rsidR="004C22A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3119" w:type="dxa"/>
          </w:tcPr>
          <w:p w14:paraId="19CFEB15" w14:textId="77777777" w:rsidR="004C22A6" w:rsidRPr="004945FA" w:rsidRDefault="004C22A6" w:rsidP="004945FA">
            <w:pPr>
              <w:spacing w:after="0" w:line="240" w:lineRule="auto"/>
              <w:ind w:left="0"/>
              <w:jc w:val="both"/>
              <w:rPr>
                <w:rFonts w:ascii="Times New Roman" w:eastAsia="Times New Roman" w:hAnsi="Times New Roman" w:cs="Times New Roman"/>
                <w:color w:val="000000" w:themeColor="text1"/>
                <w:sz w:val="24"/>
                <w:szCs w:val="24"/>
              </w:rPr>
            </w:pPr>
            <w:r w:rsidRPr="004945FA">
              <w:rPr>
                <w:rFonts w:ascii="Times New Roman" w:eastAsia="Times New Roman" w:hAnsi="Times New Roman" w:cs="Times New Roman"/>
                <w:color w:val="000000" w:themeColor="text1"/>
                <w:sz w:val="24"/>
                <w:szCs w:val="24"/>
              </w:rPr>
              <w:t>BMVI R.1.19 Nende osalejate arv, kes teatavad kolm kuud pärast koolitust, et nad kasutavad koolituse käigus omandatud oskusi ja</w:t>
            </w:r>
          </w:p>
          <w:p w14:paraId="11E3A65E" w14:textId="587A3D33" w:rsidR="004C22A6" w:rsidRPr="004945FA" w:rsidRDefault="004C22A6" w:rsidP="004945FA">
            <w:pPr>
              <w:spacing w:after="0" w:line="240" w:lineRule="auto"/>
              <w:ind w:left="0"/>
              <w:jc w:val="both"/>
              <w:rPr>
                <w:rFonts w:ascii="Times New Roman" w:eastAsia="Times New Roman" w:hAnsi="Times New Roman" w:cs="Times New Roman"/>
                <w:color w:val="000000" w:themeColor="text1"/>
                <w:sz w:val="24"/>
                <w:szCs w:val="24"/>
              </w:rPr>
            </w:pPr>
            <w:r w:rsidRPr="004945FA">
              <w:rPr>
                <w:rFonts w:ascii="Times New Roman" w:eastAsia="Times New Roman" w:hAnsi="Times New Roman" w:cs="Times New Roman"/>
                <w:color w:val="000000" w:themeColor="text1"/>
                <w:sz w:val="24"/>
                <w:szCs w:val="24"/>
              </w:rPr>
              <w:t>pädevust.</w:t>
            </w:r>
          </w:p>
        </w:tc>
        <w:tc>
          <w:tcPr>
            <w:tcW w:w="1275" w:type="dxa"/>
          </w:tcPr>
          <w:p w14:paraId="65720E7B" w14:textId="7BFBAB01" w:rsidR="004C22A6" w:rsidRPr="00BD3D46" w:rsidRDefault="004C22A6" w:rsidP="00BD3D46">
            <w:pPr>
              <w:spacing w:after="0" w:line="240" w:lineRule="auto"/>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arv</w:t>
            </w:r>
          </w:p>
        </w:tc>
        <w:tc>
          <w:tcPr>
            <w:tcW w:w="1418" w:type="dxa"/>
          </w:tcPr>
          <w:p w14:paraId="63A27693" w14:textId="36FFA69B"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Ei kohaldu</w:t>
            </w:r>
          </w:p>
        </w:tc>
        <w:tc>
          <w:tcPr>
            <w:tcW w:w="1134" w:type="dxa"/>
          </w:tcPr>
          <w:p w14:paraId="6AABC2D6" w14:textId="0CA1EBAB"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20</w:t>
            </w:r>
          </w:p>
        </w:tc>
        <w:tc>
          <w:tcPr>
            <w:tcW w:w="3827" w:type="dxa"/>
            <w:vMerge/>
          </w:tcPr>
          <w:p w14:paraId="5A5E78FD" w14:textId="77777777" w:rsidR="004C22A6" w:rsidRPr="00BD3D46" w:rsidRDefault="004C22A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r w:rsidR="00BD3D46" w:rsidRPr="00BD3D46" w14:paraId="62CA2013" w14:textId="77777777" w:rsidTr="00AE0B1A">
        <w:trPr>
          <w:trHeight w:val="160"/>
        </w:trPr>
        <w:tc>
          <w:tcPr>
            <w:tcW w:w="2405" w:type="dxa"/>
          </w:tcPr>
          <w:p w14:paraId="4701AE84" w14:textId="77777777" w:rsidR="00BD3D46" w:rsidRPr="00BD3D46" w:rsidRDefault="00BD3D46" w:rsidP="00BD3D46">
            <w:pPr>
              <w:autoSpaceDE w:val="0"/>
              <w:autoSpaceDN w:val="0"/>
              <w:adjustRightInd w:val="0"/>
              <w:spacing w:after="0" w:line="240" w:lineRule="auto"/>
              <w:ind w:left="0"/>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KOKKU</w:t>
            </w:r>
          </w:p>
        </w:tc>
        <w:tc>
          <w:tcPr>
            <w:tcW w:w="1843" w:type="dxa"/>
          </w:tcPr>
          <w:p w14:paraId="2690E1FC" w14:textId="4D95ED5F" w:rsidR="00BD3D46" w:rsidRPr="00BD3D46" w:rsidRDefault="00BD3D46" w:rsidP="00BD3D46">
            <w:pPr>
              <w:spacing w:after="0" w:line="240" w:lineRule="auto"/>
              <w:ind w:left="0"/>
              <w:jc w:val="both"/>
              <w:rPr>
                <w:rFonts w:ascii="Times New Roman" w:eastAsia="Times New Roman" w:hAnsi="Times New Roman" w:cs="Times New Roman"/>
                <w:color w:val="000000" w:themeColor="text1"/>
                <w:sz w:val="24"/>
                <w:szCs w:val="24"/>
              </w:rPr>
            </w:pPr>
            <w:r w:rsidRPr="00BD3D46">
              <w:rPr>
                <w:rFonts w:ascii="Times New Roman" w:eastAsia="Times New Roman" w:hAnsi="Times New Roman" w:cs="Times New Roman"/>
                <w:color w:val="000000" w:themeColor="text1"/>
                <w:sz w:val="24"/>
                <w:szCs w:val="24"/>
              </w:rPr>
              <w:t>1 </w:t>
            </w:r>
            <w:r w:rsidR="004945FA">
              <w:rPr>
                <w:rFonts w:ascii="Times New Roman" w:eastAsia="Times New Roman" w:hAnsi="Times New Roman" w:cs="Times New Roman"/>
                <w:color w:val="000000" w:themeColor="text1"/>
                <w:sz w:val="24"/>
                <w:szCs w:val="24"/>
              </w:rPr>
              <w:t>5</w:t>
            </w:r>
            <w:r w:rsidRPr="00BD3D46">
              <w:rPr>
                <w:rFonts w:ascii="Times New Roman" w:eastAsia="Times New Roman" w:hAnsi="Times New Roman" w:cs="Times New Roman"/>
                <w:color w:val="000000" w:themeColor="text1"/>
                <w:sz w:val="24"/>
                <w:szCs w:val="24"/>
              </w:rPr>
              <w:t>00 000,00</w:t>
            </w:r>
          </w:p>
        </w:tc>
        <w:tc>
          <w:tcPr>
            <w:tcW w:w="3119" w:type="dxa"/>
          </w:tcPr>
          <w:p w14:paraId="1F3A46D5" w14:textId="77777777" w:rsidR="00BD3D46" w:rsidRPr="00BD3D46" w:rsidRDefault="00BD3D4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1275" w:type="dxa"/>
          </w:tcPr>
          <w:p w14:paraId="19BC1B65" w14:textId="77777777" w:rsidR="00BD3D46" w:rsidRPr="00BD3D46" w:rsidRDefault="00BD3D46" w:rsidP="00BD3D46">
            <w:pPr>
              <w:spacing w:after="0" w:line="240" w:lineRule="auto"/>
              <w:ind w:left="0"/>
              <w:jc w:val="both"/>
              <w:rPr>
                <w:rFonts w:ascii="Times New Roman" w:eastAsia="Times New Roman" w:hAnsi="Times New Roman" w:cs="Times New Roman"/>
                <w:color w:val="000000" w:themeColor="text1"/>
                <w:sz w:val="24"/>
                <w:szCs w:val="24"/>
              </w:rPr>
            </w:pPr>
          </w:p>
        </w:tc>
        <w:tc>
          <w:tcPr>
            <w:tcW w:w="1418" w:type="dxa"/>
          </w:tcPr>
          <w:p w14:paraId="6073A624"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c>
          <w:tcPr>
            <w:tcW w:w="1134" w:type="dxa"/>
          </w:tcPr>
          <w:p w14:paraId="4FB9929C"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bCs/>
                <w:color w:val="000000" w:themeColor="text1"/>
                <w:sz w:val="24"/>
                <w:szCs w:val="24"/>
              </w:rPr>
            </w:pPr>
          </w:p>
        </w:tc>
        <w:tc>
          <w:tcPr>
            <w:tcW w:w="3827" w:type="dxa"/>
          </w:tcPr>
          <w:p w14:paraId="1D3A5B37" w14:textId="77777777" w:rsidR="00BD3D46" w:rsidRPr="00BD3D46" w:rsidRDefault="00BD3D46" w:rsidP="00BD3D46">
            <w:pPr>
              <w:autoSpaceDE w:val="0"/>
              <w:autoSpaceDN w:val="0"/>
              <w:adjustRightInd w:val="0"/>
              <w:spacing w:after="0" w:line="240" w:lineRule="auto"/>
              <w:ind w:left="0"/>
              <w:jc w:val="both"/>
              <w:rPr>
                <w:rFonts w:ascii="Times New Roman" w:eastAsia="Times New Roman" w:hAnsi="Times New Roman" w:cs="Times New Roman"/>
                <w:color w:val="000000" w:themeColor="text1"/>
                <w:sz w:val="24"/>
                <w:szCs w:val="24"/>
              </w:rPr>
            </w:pPr>
          </w:p>
        </w:tc>
      </w:tr>
    </w:tbl>
    <w:p w14:paraId="3228A424" w14:textId="77777777" w:rsidR="00795AB5" w:rsidRDefault="00795AB5" w:rsidP="00BD3D46">
      <w:pPr>
        <w:spacing w:after="0" w:line="240" w:lineRule="auto"/>
        <w:ind w:left="0"/>
        <w:jc w:val="both"/>
        <w:rPr>
          <w:rFonts w:ascii="Times New Roman" w:eastAsia="Times New Roman" w:hAnsi="Times New Roman" w:cs="Times New Roman"/>
          <w:i/>
          <w:color w:val="000000" w:themeColor="text1"/>
          <w:sz w:val="24"/>
          <w:szCs w:val="24"/>
        </w:rPr>
      </w:pPr>
    </w:p>
    <w:p w14:paraId="7F3D6399" w14:textId="2A17DB11" w:rsidR="00BD3D46" w:rsidRPr="00BD3D46" w:rsidRDefault="004945FA" w:rsidP="00BD3D46">
      <w:pPr>
        <w:spacing w:after="0" w:line="240" w:lineRule="auto"/>
        <w:ind w:left="0"/>
        <w:jc w:val="both"/>
        <w:rPr>
          <w:rFonts w:ascii="Times New Roman" w:eastAsia="Times New Roman" w:hAnsi="Times New Roman" w:cs="Times New Roman"/>
          <w:i/>
          <w:color w:val="000000" w:themeColor="text1"/>
          <w:sz w:val="24"/>
          <w:szCs w:val="24"/>
        </w:rPr>
      </w:pPr>
      <w:r>
        <w:rPr>
          <w:rFonts w:ascii="Times New Roman" w:eastAsia="Times New Roman" w:hAnsi="Times New Roman" w:cs="Times New Roman"/>
          <w:i/>
          <w:color w:val="000000" w:themeColor="text1"/>
          <w:sz w:val="24"/>
          <w:szCs w:val="24"/>
        </w:rPr>
        <w:t xml:space="preserve">(muudetud siseministri </w:t>
      </w:r>
      <w:r w:rsidR="00E55BCD">
        <w:rPr>
          <w:rFonts w:ascii="Times New Roman" w:eastAsia="Times New Roman" w:hAnsi="Times New Roman" w:cs="Times New Roman"/>
          <w:i/>
          <w:color w:val="000000" w:themeColor="text1"/>
          <w:sz w:val="24"/>
          <w:szCs w:val="24"/>
        </w:rPr>
        <w:t xml:space="preserve">27.03.2024. a </w:t>
      </w:r>
      <w:r>
        <w:rPr>
          <w:rFonts w:ascii="Times New Roman" w:eastAsia="Times New Roman" w:hAnsi="Times New Roman" w:cs="Times New Roman"/>
          <w:i/>
          <w:color w:val="000000" w:themeColor="text1"/>
          <w:sz w:val="24"/>
          <w:szCs w:val="24"/>
        </w:rPr>
        <w:t>käskkirjaga nr</w:t>
      </w:r>
      <w:r w:rsidR="00E55BCD">
        <w:rPr>
          <w:rFonts w:ascii="Times New Roman" w:eastAsia="Times New Roman" w:hAnsi="Times New Roman" w:cs="Times New Roman"/>
          <w:i/>
          <w:color w:val="000000" w:themeColor="text1"/>
          <w:sz w:val="24"/>
          <w:szCs w:val="24"/>
        </w:rPr>
        <w:t xml:space="preserve"> 1-3/28</w:t>
      </w:r>
      <w:r>
        <w:rPr>
          <w:rFonts w:ascii="Times New Roman" w:eastAsia="Times New Roman" w:hAnsi="Times New Roman" w:cs="Times New Roman"/>
          <w:i/>
          <w:color w:val="000000" w:themeColor="text1"/>
          <w:sz w:val="24"/>
          <w:szCs w:val="24"/>
        </w:rPr>
        <w:t>)</w:t>
      </w:r>
    </w:p>
    <w:p w14:paraId="7615E199" w14:textId="77777777" w:rsidR="00BD3D46" w:rsidRPr="00BD3D46" w:rsidRDefault="00BD3D46" w:rsidP="00BD3D46">
      <w:pPr>
        <w:spacing w:after="0" w:line="240" w:lineRule="auto"/>
        <w:ind w:left="0"/>
        <w:jc w:val="both"/>
        <w:rPr>
          <w:rFonts w:ascii="Times New Roman" w:eastAsia="Times New Roman" w:hAnsi="Times New Roman" w:cs="Times New Roman"/>
          <w:i/>
          <w:color w:val="000000" w:themeColor="text1"/>
          <w:sz w:val="24"/>
          <w:szCs w:val="24"/>
        </w:rPr>
        <w:sectPr w:rsidR="00BD3D46" w:rsidRPr="00BD3D46" w:rsidSect="00761253">
          <w:pgSz w:w="16838" w:h="11906" w:orient="landscape" w:code="9"/>
          <w:pgMar w:top="1418" w:right="851" w:bottom="1134" w:left="992" w:header="709" w:footer="709" w:gutter="0"/>
          <w:cols w:space="708"/>
          <w:docGrid w:linePitch="360"/>
          <w:sectPrChange w:id="69" w:author="Merje Joll" w:date="2024-02-28T09:39:00Z">
            <w:sectPr w:rsidR="00BD3D46" w:rsidRPr="00BD3D46" w:rsidSect="00761253">
              <w:pgMar w:top="1418" w:right="851" w:bottom="1418" w:left="992" w:header="709" w:footer="709" w:gutter="0"/>
            </w:sectPr>
          </w:sectPrChange>
        </w:sectPr>
      </w:pPr>
    </w:p>
    <w:bookmarkEnd w:id="58"/>
    <w:bookmarkEnd w:id="59"/>
    <w:bookmarkEnd w:id="60"/>
    <w:bookmarkEnd w:id="61"/>
    <w:bookmarkEnd w:id="62"/>
    <w:bookmarkEnd w:id="63"/>
    <w:bookmarkEnd w:id="64"/>
    <w:bookmarkEnd w:id="65"/>
    <w:bookmarkEnd w:id="66"/>
    <w:bookmarkEnd w:id="67"/>
    <w:p w14:paraId="407C9EF2" w14:textId="77777777" w:rsidR="00BD3D46" w:rsidRPr="00BD3D46" w:rsidRDefault="00BD3D46" w:rsidP="00BD3D46">
      <w:pPr>
        <w:tabs>
          <w:tab w:val="left" w:pos="284"/>
        </w:tabs>
        <w:spacing w:after="0" w:line="240" w:lineRule="auto"/>
        <w:ind w:left="0"/>
        <w:jc w:val="both"/>
        <w:rPr>
          <w:rFonts w:ascii="Times New Roman" w:eastAsia="Times New Roman" w:hAnsi="Times New Roman" w:cs="Times New Roman"/>
          <w:i/>
          <w:color w:val="000000" w:themeColor="text1"/>
          <w:sz w:val="24"/>
          <w:szCs w:val="24"/>
          <w:lang w:eastAsia="et-EE"/>
        </w:rPr>
      </w:pPr>
    </w:p>
    <w:p w14:paraId="07EA8734" w14:textId="77777777" w:rsidR="00BD3D46" w:rsidRPr="00BD3D46" w:rsidRDefault="00BD3D46" w:rsidP="00BD3D46">
      <w:pPr>
        <w:numPr>
          <w:ilvl w:val="0"/>
          <w:numId w:val="4"/>
        </w:numPr>
        <w:spacing w:after="90" w:line="240" w:lineRule="auto"/>
        <w:ind w:left="567" w:hanging="567"/>
        <w:contextualSpacing/>
        <w:jc w:val="both"/>
        <w:rPr>
          <w:rFonts w:ascii="Times New Roman" w:eastAsia="Times New Roman" w:hAnsi="Times New Roman" w:cs="Times New Roman"/>
          <w:b/>
          <w:bCs/>
          <w:iCs/>
          <w:color w:val="000000" w:themeColor="text1"/>
          <w:sz w:val="24"/>
          <w:szCs w:val="24"/>
          <w:lang w:eastAsia="et-EE"/>
        </w:rPr>
      </w:pPr>
      <w:bookmarkStart w:id="70" w:name="_Toc390093270"/>
      <w:r w:rsidRPr="00BD3D46">
        <w:rPr>
          <w:rFonts w:ascii="Times New Roman" w:eastAsia="Times New Roman" w:hAnsi="Times New Roman" w:cs="Times New Roman"/>
          <w:b/>
          <w:bCs/>
          <w:iCs/>
          <w:color w:val="000000" w:themeColor="text1"/>
          <w:sz w:val="24"/>
          <w:szCs w:val="24"/>
          <w:lang w:eastAsia="et-EE"/>
        </w:rPr>
        <w:t>Korraldusasutus, rakendusasutus ja rakendusüksus</w:t>
      </w:r>
    </w:p>
    <w:p w14:paraId="4B518ED6" w14:textId="77777777" w:rsidR="00BD3D46" w:rsidRPr="00BD3D46" w:rsidRDefault="00BD3D46" w:rsidP="00BD3D46">
      <w:pPr>
        <w:numPr>
          <w:ilvl w:val="1"/>
          <w:numId w:val="4"/>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BD3D46">
        <w:rPr>
          <w:rFonts w:ascii="Times New Roman" w:eastAsia="Times New Roman" w:hAnsi="Times New Roman" w:cs="Times New Roman"/>
          <w:iCs/>
          <w:color w:val="000000" w:themeColor="text1"/>
          <w:sz w:val="24"/>
          <w:szCs w:val="24"/>
          <w:lang w:eastAsia="et-EE"/>
        </w:rPr>
        <w:t>Korraldusasutuse, rakendusasutuse ja rakendusüksuse ülesandeid täidab SiM. Ülesandeid ei delegeerita.</w:t>
      </w:r>
    </w:p>
    <w:p w14:paraId="12E18362" w14:textId="77777777" w:rsidR="00BD3D46" w:rsidRPr="00BD3D46" w:rsidRDefault="00BD3D46" w:rsidP="00BD3D46">
      <w:pPr>
        <w:spacing w:after="90" w:line="240" w:lineRule="auto"/>
        <w:ind w:left="567"/>
        <w:contextualSpacing/>
        <w:jc w:val="both"/>
        <w:rPr>
          <w:rFonts w:ascii="Times New Roman" w:eastAsia="Times New Roman" w:hAnsi="Times New Roman" w:cs="Times New Roman"/>
          <w:iCs/>
          <w:color w:val="000000" w:themeColor="text1"/>
          <w:sz w:val="24"/>
          <w:szCs w:val="24"/>
          <w:lang w:eastAsia="et-EE"/>
        </w:rPr>
      </w:pPr>
    </w:p>
    <w:p w14:paraId="7079FFB2" w14:textId="77777777" w:rsidR="00BD3D46" w:rsidRPr="00BD3D46" w:rsidRDefault="00BD3D46" w:rsidP="00BD3D46">
      <w:pPr>
        <w:numPr>
          <w:ilvl w:val="1"/>
          <w:numId w:val="4"/>
        </w:numPr>
        <w:spacing w:after="90" w:line="240" w:lineRule="auto"/>
        <w:ind w:left="567" w:hanging="567"/>
        <w:contextualSpacing/>
        <w:jc w:val="both"/>
        <w:rPr>
          <w:rFonts w:ascii="Times New Roman" w:eastAsia="Times New Roman" w:hAnsi="Times New Roman" w:cs="Times New Roman"/>
          <w:iCs/>
          <w:color w:val="000000" w:themeColor="text1"/>
          <w:sz w:val="24"/>
          <w:szCs w:val="24"/>
          <w:lang w:eastAsia="et-EE"/>
        </w:rPr>
      </w:pPr>
      <w:r w:rsidRPr="00BD3D46">
        <w:rPr>
          <w:rFonts w:ascii="Times New Roman" w:eastAsia="Times New Roman" w:hAnsi="Times New Roman" w:cs="Times New Roman"/>
          <w:iCs/>
          <w:color w:val="000000" w:themeColor="text1"/>
          <w:sz w:val="24"/>
          <w:szCs w:val="24"/>
          <w:lang w:eastAsia="et-EE"/>
        </w:rPr>
        <w:t xml:space="preserve">SiM sisestab elluviija edastatud teabe alusel käesolevas </w:t>
      </w:r>
      <w:proofErr w:type="spellStart"/>
      <w:r w:rsidRPr="00BD3D46">
        <w:rPr>
          <w:rFonts w:ascii="Times New Roman" w:eastAsia="Times New Roman" w:hAnsi="Times New Roman" w:cs="Times New Roman"/>
          <w:iCs/>
          <w:color w:val="000000" w:themeColor="text1"/>
          <w:sz w:val="24"/>
          <w:szCs w:val="24"/>
          <w:lang w:eastAsia="et-EE"/>
        </w:rPr>
        <w:t>TATis</w:t>
      </w:r>
      <w:proofErr w:type="spellEnd"/>
      <w:r w:rsidRPr="00BD3D46">
        <w:rPr>
          <w:rFonts w:ascii="Times New Roman" w:eastAsia="Times New Roman" w:hAnsi="Times New Roman" w:cs="Times New Roman"/>
          <w:iCs/>
          <w:color w:val="000000" w:themeColor="text1"/>
          <w:sz w:val="24"/>
          <w:szCs w:val="24"/>
          <w:lang w:eastAsia="et-EE"/>
        </w:rPr>
        <w:t xml:space="preserve"> sätestatud projektide info struktuuritoetuste registrisse ja avab projekti.</w:t>
      </w:r>
    </w:p>
    <w:p w14:paraId="1353393E" w14:textId="77777777" w:rsidR="00BD3D46" w:rsidRPr="00BD3D46" w:rsidRDefault="00BD3D46" w:rsidP="00BD3D46">
      <w:pPr>
        <w:spacing w:after="90" w:line="240" w:lineRule="auto"/>
        <w:ind w:left="567"/>
        <w:contextualSpacing/>
        <w:jc w:val="both"/>
        <w:rPr>
          <w:rFonts w:ascii="Times New Roman" w:eastAsia="Times New Roman" w:hAnsi="Times New Roman" w:cs="Times New Roman"/>
          <w:i/>
          <w:color w:val="000000" w:themeColor="text1"/>
          <w:sz w:val="24"/>
          <w:szCs w:val="24"/>
          <w:lang w:eastAsia="et-EE"/>
        </w:rPr>
      </w:pPr>
    </w:p>
    <w:p w14:paraId="7AC7B073" w14:textId="77777777" w:rsidR="00BD3D46" w:rsidRPr="00BD3D46" w:rsidRDefault="00BD3D46" w:rsidP="00BD3D46">
      <w:pPr>
        <w:numPr>
          <w:ilvl w:val="0"/>
          <w:numId w:val="4"/>
        </w:numPr>
        <w:spacing w:after="90" w:line="240" w:lineRule="auto"/>
        <w:ind w:left="567" w:hanging="567"/>
        <w:contextualSpacing/>
        <w:jc w:val="both"/>
        <w:rPr>
          <w:rFonts w:ascii="Times New Roman" w:eastAsia="Times New Roman" w:hAnsi="Times New Roman" w:cs="Times New Roman"/>
          <w:i/>
          <w:color w:val="000000" w:themeColor="text1"/>
          <w:sz w:val="24"/>
          <w:szCs w:val="24"/>
          <w:lang w:eastAsia="et-EE"/>
        </w:rPr>
      </w:pPr>
      <w:r w:rsidRPr="00BD3D46">
        <w:rPr>
          <w:rFonts w:ascii="Times New Roman" w:eastAsia="Times New Roman" w:hAnsi="Times New Roman" w:cs="Times New Roman"/>
          <w:b/>
          <w:bCs/>
          <w:color w:val="000000" w:themeColor="text1"/>
          <w:kern w:val="32"/>
          <w:sz w:val="24"/>
          <w:szCs w:val="24"/>
        </w:rPr>
        <w:t>Kulude abikõlblikkus</w:t>
      </w:r>
      <w:bookmarkEnd w:id="70"/>
      <w:r w:rsidRPr="00BD3D46">
        <w:rPr>
          <w:rFonts w:ascii="Times New Roman" w:eastAsia="Times New Roman" w:hAnsi="Times New Roman" w:cs="Times New Roman"/>
          <w:b/>
          <w:bCs/>
          <w:color w:val="000000" w:themeColor="text1"/>
          <w:kern w:val="32"/>
          <w:sz w:val="24"/>
          <w:szCs w:val="24"/>
        </w:rPr>
        <w:t xml:space="preserve"> </w:t>
      </w:r>
    </w:p>
    <w:p w14:paraId="59C91D11"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Abikõlblike kulude kindlaks määramisel lähtutakse Vabariigi Valitsuse 12. mai 2022. a määruse nr 55 „Perioodi 2021–2027 Euroopa Liidu ühtekuuluvuspoliitika ja siseturvalisuspoliitika fondide rakenduskavade vahendite andmise ja kasutamise üldised tingimused“ (edaspidi </w:t>
      </w:r>
      <w:r w:rsidRPr="00BD3D46">
        <w:rPr>
          <w:rFonts w:ascii="Times New Roman" w:hAnsi="Times New Roman" w:cs="Times New Roman"/>
          <w:i/>
          <w:iCs/>
          <w:sz w:val="24"/>
          <w:szCs w:val="24"/>
        </w:rPr>
        <w:t>ühendmäärus</w:t>
      </w:r>
      <w:r w:rsidRPr="00BD3D46">
        <w:rPr>
          <w:rFonts w:ascii="Times New Roman" w:hAnsi="Times New Roman" w:cs="Times New Roman"/>
          <w:sz w:val="24"/>
          <w:szCs w:val="24"/>
        </w:rPr>
        <w:t>)</w:t>
      </w:r>
      <w:r w:rsidRPr="00BD3D46">
        <w:rPr>
          <w:rFonts w:ascii="Times New Roman" w:hAnsi="Times New Roman" w:cs="Times New Roman"/>
          <w:sz w:val="24"/>
          <w:szCs w:val="24"/>
          <w:vertAlign w:val="superscript"/>
        </w:rPr>
        <w:footnoteReference w:id="8"/>
      </w:r>
      <w:r w:rsidRPr="00BD3D46">
        <w:rPr>
          <w:rFonts w:ascii="Times New Roman" w:hAnsi="Times New Roman" w:cs="Times New Roman"/>
          <w:sz w:val="24"/>
          <w:szCs w:val="24"/>
        </w:rPr>
        <w:t xml:space="preserve"> §-dest 15–17 ja 21.</w:t>
      </w:r>
    </w:p>
    <w:p w14:paraId="136D0798"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p>
    <w:p w14:paraId="58C913B4"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u w:val="single"/>
        </w:rPr>
      </w:pPr>
      <w:r w:rsidRPr="00BD3D46">
        <w:rPr>
          <w:rFonts w:ascii="Times New Roman" w:hAnsi="Times New Roman" w:cs="Times New Roman"/>
          <w:sz w:val="24"/>
          <w:szCs w:val="24"/>
          <w:u w:val="single"/>
        </w:rPr>
        <w:t>Otsesed kulud</w:t>
      </w:r>
    </w:p>
    <w:p w14:paraId="3505D727"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Abikõlblikud otsesed kulud on tegevuste elluviimiseks vajalikud kulud, muu hulgas:</w:t>
      </w:r>
    </w:p>
    <w:p w14:paraId="3C1BC930"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personalikulu (sh projekti juhtimisega seotud tööjõukulu). Projekti juhtimisega seotud tööjõukulu võib moodustada kuni 10% projekti eelarvest;</w:t>
      </w:r>
    </w:p>
    <w:p w14:paraId="1101FDFF"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koolituskulu (sh ruumirent, koolitusmaterjalid, koolitajate tasu, toitlustus, erisoodustuse maksud,</w:t>
      </w:r>
      <w:r w:rsidRPr="00BD3D46">
        <w:t xml:space="preserve"> </w:t>
      </w:r>
      <w:r w:rsidRPr="00BD3D46">
        <w:rPr>
          <w:rFonts w:ascii="Times New Roman" w:hAnsi="Times New Roman" w:cs="Times New Roman"/>
          <w:sz w:val="24"/>
          <w:szCs w:val="24"/>
        </w:rPr>
        <w:t>ligipääsetavuse tagamisega seotud kulu);</w:t>
      </w:r>
    </w:p>
    <w:p w14:paraId="1479E506"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lähetuskulu (sh transport, majutus, reisikindlustus, päevaraha);</w:t>
      </w:r>
    </w:p>
    <w:p w14:paraId="665B0498" w14:textId="77777777" w:rsidR="00795AB5"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avalikustamiskulu (sh vajalike märgistuste kulu, toitlustuskulu, ruumi ja seadmete rent, ligipääsetavuse tagamisega seotud kulu avalikustamise ürituste korraldamiseks)</w:t>
      </w:r>
      <w:r w:rsidR="00795AB5">
        <w:rPr>
          <w:rFonts w:ascii="Times New Roman" w:hAnsi="Times New Roman" w:cs="Times New Roman"/>
          <w:sz w:val="24"/>
          <w:szCs w:val="24"/>
        </w:rPr>
        <w:t>;</w:t>
      </w:r>
    </w:p>
    <w:p w14:paraId="2353D24D" w14:textId="6F11B91D" w:rsidR="00BD3D46" w:rsidRPr="00BD3D46" w:rsidRDefault="00795AB5" w:rsidP="00BD3D46">
      <w:pPr>
        <w:numPr>
          <w:ilvl w:val="2"/>
          <w:numId w:val="4"/>
        </w:numPr>
        <w:spacing w:line="240" w:lineRule="auto"/>
        <w:ind w:left="567" w:hanging="567"/>
        <w:contextualSpacing/>
        <w:jc w:val="both"/>
        <w:rPr>
          <w:rFonts w:ascii="Times New Roman" w:hAnsi="Times New Roman" w:cs="Times New Roman"/>
          <w:sz w:val="24"/>
          <w:szCs w:val="24"/>
        </w:rPr>
      </w:pPr>
      <w:r>
        <w:rPr>
          <w:rFonts w:ascii="Times New Roman" w:hAnsi="Times New Roman" w:cs="Times New Roman"/>
          <w:sz w:val="24"/>
          <w:szCs w:val="24"/>
        </w:rPr>
        <w:t xml:space="preserve">värbamiskampaania kulu (projektis „Uute piirihaldusametnike koolitamine) </w:t>
      </w:r>
      <w:r w:rsidRPr="00795AB5">
        <w:rPr>
          <w:rFonts w:ascii="Times New Roman" w:hAnsi="Times New Roman" w:cs="Times New Roman"/>
          <w:i/>
          <w:iCs/>
          <w:sz w:val="24"/>
          <w:szCs w:val="24"/>
        </w:rPr>
        <w:t xml:space="preserve">(muudetud siseministri </w:t>
      </w:r>
      <w:r w:rsidR="00E55BCD">
        <w:rPr>
          <w:rFonts w:ascii="Times New Roman" w:hAnsi="Times New Roman" w:cs="Times New Roman"/>
          <w:i/>
          <w:iCs/>
          <w:sz w:val="24"/>
          <w:szCs w:val="24"/>
        </w:rPr>
        <w:t>27.03.2024. a</w:t>
      </w:r>
      <w:r w:rsidRPr="00795AB5">
        <w:rPr>
          <w:rFonts w:ascii="Times New Roman" w:hAnsi="Times New Roman" w:cs="Times New Roman"/>
          <w:i/>
          <w:iCs/>
          <w:sz w:val="24"/>
          <w:szCs w:val="24"/>
        </w:rPr>
        <w:t xml:space="preserve"> käskkirjaga nr</w:t>
      </w:r>
      <w:r w:rsidR="00E55BCD">
        <w:rPr>
          <w:rFonts w:ascii="Times New Roman" w:hAnsi="Times New Roman" w:cs="Times New Roman"/>
          <w:i/>
          <w:iCs/>
          <w:sz w:val="24"/>
          <w:szCs w:val="24"/>
        </w:rPr>
        <w:t xml:space="preserve"> 1-3/28</w:t>
      </w:r>
      <w:r w:rsidRPr="00795AB5">
        <w:rPr>
          <w:rFonts w:ascii="Times New Roman" w:hAnsi="Times New Roman" w:cs="Times New Roman"/>
          <w:i/>
          <w:iCs/>
          <w:sz w:val="24"/>
          <w:szCs w:val="24"/>
        </w:rPr>
        <w:t>)</w:t>
      </w:r>
    </w:p>
    <w:p w14:paraId="61B79383"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p>
    <w:p w14:paraId="5AA2E3A0"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BMVI määruse artikli 13 punkti 16 kohaselt peab piirihalduse alane koolitus, mis korraldatakse BMVI toel, põhinema piiri- ja rannikuvalve valdkonna asjaomastel ühtlustatud ja tagatud kvaliteediga Euroopa haridus- ja ühistel koolitusstandarditel, eelkõige määruse (EL) 2019/1896 artikli 62 lõikes 6 osutatud ühisel põhiõppekaval.</w:t>
      </w:r>
    </w:p>
    <w:p w14:paraId="36036591"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p>
    <w:p w14:paraId="3B5C297E"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u w:val="single"/>
        </w:rPr>
      </w:pPr>
      <w:r w:rsidRPr="00BD3D46">
        <w:rPr>
          <w:rFonts w:ascii="Times New Roman" w:hAnsi="Times New Roman" w:cs="Times New Roman"/>
          <w:sz w:val="24"/>
          <w:szCs w:val="24"/>
          <w:u w:val="single"/>
        </w:rPr>
        <w:t>Kaudsed kulud</w:t>
      </w:r>
    </w:p>
    <w:p w14:paraId="59B09AFE"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alusel jagatava toetuse puhul hüvitatakse kaudseid kulusid ainult ühtse määra alusel, mis on kuni 7% tegevuste abikõlblikest otsestest kuludest. Iga projekti täpne kaudsete kulude määr sätestatakse punktis 4.3;</w:t>
      </w:r>
    </w:p>
    <w:p w14:paraId="6736E268"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Kaudseid kulusid ei pea tõendama.</w:t>
      </w:r>
    </w:p>
    <w:p w14:paraId="3F988B58"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 </w:t>
      </w:r>
    </w:p>
    <w:p w14:paraId="5A268775" w14:textId="77777777" w:rsidR="00BD3D46" w:rsidRPr="00BD3D46" w:rsidRDefault="00BD3D46" w:rsidP="00BD3D46">
      <w:pPr>
        <w:numPr>
          <w:ilvl w:val="1"/>
          <w:numId w:val="4"/>
        </w:numPr>
        <w:spacing w:before="240" w:line="240" w:lineRule="auto"/>
        <w:ind w:left="567" w:hanging="567"/>
        <w:contextualSpacing/>
        <w:jc w:val="both"/>
        <w:rPr>
          <w:rFonts w:ascii="Times New Roman" w:hAnsi="Times New Roman" w:cs="Times New Roman"/>
          <w:sz w:val="24"/>
          <w:szCs w:val="24"/>
        </w:rPr>
      </w:pPr>
      <w:bookmarkStart w:id="71" w:name="_Hlk118470139"/>
      <w:r w:rsidRPr="00BD3D46">
        <w:rPr>
          <w:rFonts w:ascii="Times New Roman" w:hAnsi="Times New Roman" w:cs="Times New Roman"/>
          <w:sz w:val="24"/>
          <w:szCs w:val="24"/>
        </w:rPr>
        <w:t>Mitteabikõlblikud on ühendmääruse § 17 sätestatud kulud.</w:t>
      </w:r>
    </w:p>
    <w:bookmarkEnd w:id="71"/>
    <w:p w14:paraId="13278134" w14:textId="77777777" w:rsidR="00BD3D46" w:rsidRPr="00BD3D46" w:rsidRDefault="00BD3D46" w:rsidP="00BD3D46">
      <w:pPr>
        <w:spacing w:line="240" w:lineRule="auto"/>
        <w:ind w:left="567"/>
        <w:contextualSpacing/>
        <w:jc w:val="both"/>
        <w:rPr>
          <w:rFonts w:ascii="Times New Roman" w:hAnsi="Times New Roman" w:cs="Times New Roman"/>
          <w:b/>
          <w:bCs/>
          <w:sz w:val="24"/>
          <w:szCs w:val="24"/>
        </w:rPr>
      </w:pPr>
    </w:p>
    <w:p w14:paraId="6D94585E" w14:textId="77777777" w:rsidR="00BD3D46" w:rsidRPr="00BD3D46" w:rsidRDefault="00BD3D46" w:rsidP="00BD3D46">
      <w:pPr>
        <w:numPr>
          <w:ilvl w:val="0"/>
          <w:numId w:val="4"/>
        </w:numPr>
        <w:spacing w:before="240" w:line="240" w:lineRule="auto"/>
        <w:ind w:left="567" w:hanging="567"/>
        <w:contextualSpacing/>
        <w:rPr>
          <w:rFonts w:ascii="Times New Roman" w:hAnsi="Times New Roman" w:cs="Times New Roman"/>
          <w:b/>
          <w:bCs/>
          <w:sz w:val="24"/>
          <w:szCs w:val="24"/>
        </w:rPr>
      </w:pPr>
      <w:r w:rsidRPr="00BD3D46">
        <w:rPr>
          <w:rFonts w:ascii="Times New Roman" w:hAnsi="Times New Roman" w:cs="Times New Roman"/>
          <w:b/>
          <w:bCs/>
          <w:sz w:val="24"/>
          <w:szCs w:val="24"/>
        </w:rPr>
        <w:t>Toetuse maksmise tingimused ja kord</w:t>
      </w:r>
    </w:p>
    <w:p w14:paraId="6F0EFBFE" w14:textId="77777777" w:rsidR="00BD3D46" w:rsidRPr="00BD3D46" w:rsidRDefault="00BD3D46" w:rsidP="00BD3D46">
      <w:pPr>
        <w:numPr>
          <w:ilvl w:val="1"/>
          <w:numId w:val="4"/>
        </w:numPr>
        <w:spacing w:after="90" w:line="240" w:lineRule="auto"/>
        <w:ind w:left="567" w:hanging="567"/>
        <w:contextualSpacing/>
        <w:jc w:val="both"/>
        <w:rPr>
          <w:rFonts w:ascii="Times New Roman" w:hAnsi="Times New Roman" w:cs="Times New Roman"/>
          <w:sz w:val="24"/>
          <w:szCs w:val="24"/>
        </w:rPr>
      </w:pPr>
      <w:bookmarkStart w:id="72" w:name="_Hlk118470161"/>
      <w:r w:rsidRPr="00BD3D46">
        <w:rPr>
          <w:rFonts w:ascii="Times New Roman" w:hAnsi="Times New Roman" w:cs="Times New Roman"/>
          <w:sz w:val="24"/>
          <w:szCs w:val="24"/>
        </w:rPr>
        <w:t>Toetust makstakse vastavalt ühendmääruse §-des 24 ja 26 sätestatud tingimustele.</w:t>
      </w:r>
      <w:bookmarkEnd w:id="72"/>
    </w:p>
    <w:p w14:paraId="2CE62434" w14:textId="77777777" w:rsidR="00BD3D46" w:rsidRPr="00BD3D46" w:rsidRDefault="00BD3D46" w:rsidP="00BD3D46">
      <w:pPr>
        <w:spacing w:after="90" w:line="240" w:lineRule="auto"/>
        <w:ind w:left="360"/>
        <w:contextualSpacing/>
        <w:jc w:val="both"/>
        <w:rPr>
          <w:rFonts w:ascii="Times New Roman" w:hAnsi="Times New Roman" w:cs="Times New Roman"/>
          <w:sz w:val="24"/>
          <w:szCs w:val="24"/>
        </w:rPr>
      </w:pPr>
    </w:p>
    <w:p w14:paraId="1407AC25" w14:textId="69B15F2C" w:rsidR="00BD3D46" w:rsidRPr="00BD3D46" w:rsidRDefault="00BD3D46" w:rsidP="00BD3D46">
      <w:pPr>
        <w:numPr>
          <w:ilvl w:val="1"/>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Toetust makstakse tegelike kulude alusel, kui abikõlblik kulu on tekkinud ja see on tasutud. Kaudseid kulusid hüvitatakse punkti 6.</w:t>
      </w:r>
      <w:r w:rsidR="000B08FA">
        <w:rPr>
          <w:rFonts w:ascii="Times New Roman" w:hAnsi="Times New Roman" w:cs="Times New Roman"/>
          <w:sz w:val="24"/>
          <w:szCs w:val="24"/>
        </w:rPr>
        <w:t>4</w:t>
      </w:r>
      <w:r w:rsidRPr="00BD3D46">
        <w:rPr>
          <w:rFonts w:ascii="Times New Roman" w:hAnsi="Times New Roman" w:cs="Times New Roman"/>
          <w:sz w:val="24"/>
          <w:szCs w:val="24"/>
        </w:rPr>
        <w:t>.1 kohaselt.</w:t>
      </w:r>
    </w:p>
    <w:p w14:paraId="0563C556"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5F962911" w14:textId="77777777" w:rsidR="00BD3D46" w:rsidRPr="00BD3D46" w:rsidRDefault="00BD3D46" w:rsidP="00BD3D46">
      <w:pPr>
        <w:numPr>
          <w:ilvl w:val="1"/>
          <w:numId w:val="4"/>
        </w:numPr>
        <w:spacing w:after="90" w:line="240" w:lineRule="auto"/>
        <w:ind w:left="567" w:hanging="567"/>
        <w:contextualSpacing/>
        <w:jc w:val="both"/>
        <w:rPr>
          <w:rFonts w:ascii="Times New Roman" w:hAnsi="Times New Roman" w:cs="Times New Roman"/>
          <w:sz w:val="24"/>
          <w:szCs w:val="24"/>
        </w:rPr>
      </w:pPr>
      <w:bookmarkStart w:id="73" w:name="_Hlk120710005"/>
      <w:r w:rsidRPr="00BD3D46">
        <w:rPr>
          <w:rFonts w:ascii="Times New Roman" w:hAnsi="Times New Roman" w:cs="Times New Roman"/>
          <w:sz w:val="24"/>
          <w:szCs w:val="24"/>
        </w:rPr>
        <w:t xml:space="preserve">Enne esimese makse saamist peab elluviija esitama </w:t>
      </w:r>
      <w:proofErr w:type="spellStart"/>
      <w:r w:rsidRPr="00BD3D46">
        <w:rPr>
          <w:rFonts w:ascii="Times New Roman" w:hAnsi="Times New Roman" w:cs="Times New Roman"/>
          <w:sz w:val="24"/>
          <w:szCs w:val="24"/>
        </w:rPr>
        <w:t>SiMle</w:t>
      </w:r>
      <w:proofErr w:type="spellEnd"/>
      <w:r w:rsidRPr="00BD3D46">
        <w:rPr>
          <w:rFonts w:ascii="Times New Roman" w:hAnsi="Times New Roman" w:cs="Times New Roman"/>
          <w:sz w:val="24"/>
          <w:szCs w:val="24"/>
        </w:rPr>
        <w:t>:</w:t>
      </w:r>
    </w:p>
    <w:p w14:paraId="1EB24D31" w14:textId="77777777" w:rsidR="00BD3D46" w:rsidRPr="00BD3D46" w:rsidRDefault="00BD3D46" w:rsidP="00BD3D46">
      <w:pPr>
        <w:numPr>
          <w:ilvl w:val="2"/>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väljavõtte oma raamatupidamise </w:t>
      </w:r>
      <w:proofErr w:type="spellStart"/>
      <w:r w:rsidRPr="00BD3D46">
        <w:rPr>
          <w:rFonts w:ascii="Times New Roman" w:hAnsi="Times New Roman" w:cs="Times New Roman"/>
          <w:sz w:val="24"/>
          <w:szCs w:val="24"/>
        </w:rPr>
        <w:t>sise</w:t>
      </w:r>
      <w:proofErr w:type="spellEnd"/>
      <w:r w:rsidRPr="00BD3D46">
        <w:rPr>
          <w:rFonts w:ascii="Times New Roman" w:hAnsi="Times New Roman" w:cs="Times New Roman"/>
          <w:sz w:val="24"/>
          <w:szCs w:val="24"/>
        </w:rPr>
        <w:t>-eeskirjast, milles on kirjeldatud, kuidas projekti kulusid ja nende tasumist eristatakse raamatupidamises muudest projekti elluviija kuludest;</w:t>
      </w:r>
    </w:p>
    <w:p w14:paraId="39480660" w14:textId="77777777" w:rsidR="00BD3D46" w:rsidRPr="00BD3D46" w:rsidRDefault="00BD3D46" w:rsidP="00BD3D46">
      <w:pPr>
        <w:numPr>
          <w:ilvl w:val="2"/>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lastRenderedPageBreak/>
        <w:t>asutuse riigihangete korra või selle asutuse riigihangete korra, kes elluviija nimel hankeid korraldab;</w:t>
      </w:r>
    </w:p>
    <w:p w14:paraId="1B2965D9" w14:textId="77777777" w:rsidR="00BD3D46" w:rsidRPr="00BD3D46" w:rsidRDefault="00BD3D46" w:rsidP="00BD3D46">
      <w:pPr>
        <w:numPr>
          <w:ilvl w:val="2"/>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edasivolitatud õiguste korral esindusõigusliku isiku antud volituse koopia.</w:t>
      </w:r>
    </w:p>
    <w:p w14:paraId="1E34E890" w14:textId="77777777" w:rsidR="00BD3D46" w:rsidRPr="00BD3D46" w:rsidRDefault="00BD3D46" w:rsidP="00BD3D46">
      <w:pPr>
        <w:numPr>
          <w:ilvl w:val="2"/>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Punktides 7.3.1–7.3.3 nimetatud dokumente ei pea esitama, kui elluviija on varem SiM </w:t>
      </w:r>
      <w:proofErr w:type="spellStart"/>
      <w:r w:rsidRPr="00BD3D46">
        <w:rPr>
          <w:rFonts w:ascii="Times New Roman" w:hAnsi="Times New Roman" w:cs="Times New Roman"/>
          <w:sz w:val="24"/>
          <w:szCs w:val="24"/>
        </w:rPr>
        <w:t>välisvahendite</w:t>
      </w:r>
      <w:proofErr w:type="spellEnd"/>
      <w:r w:rsidRPr="00BD3D46">
        <w:rPr>
          <w:rFonts w:ascii="Times New Roman" w:hAnsi="Times New Roman" w:cs="Times New Roman"/>
          <w:sz w:val="24"/>
          <w:szCs w:val="24"/>
        </w:rPr>
        <w:t xml:space="preserve"> osakonnale nimetatud dokumendid esitanud ja neid ei ole enne projekti rakendamist muudetud. Elluviija esitab </w:t>
      </w:r>
      <w:proofErr w:type="spellStart"/>
      <w:r w:rsidRPr="00BD3D46">
        <w:rPr>
          <w:rFonts w:ascii="Times New Roman" w:hAnsi="Times New Roman" w:cs="Times New Roman"/>
          <w:sz w:val="24"/>
          <w:szCs w:val="24"/>
        </w:rPr>
        <w:t>SiMile</w:t>
      </w:r>
      <w:proofErr w:type="spellEnd"/>
      <w:r w:rsidRPr="00BD3D46">
        <w:rPr>
          <w:rFonts w:ascii="Times New Roman" w:hAnsi="Times New Roman" w:cs="Times New Roman"/>
          <w:sz w:val="24"/>
          <w:szCs w:val="24"/>
        </w:rPr>
        <w:t xml:space="preserve"> sellekohase kirjaliku kinnituse.</w:t>
      </w:r>
    </w:p>
    <w:bookmarkEnd w:id="73"/>
    <w:p w14:paraId="6ECA8EA9" w14:textId="77777777" w:rsidR="00BD3D46" w:rsidRPr="00BD3D46" w:rsidRDefault="00BD3D46" w:rsidP="00BD3D46">
      <w:pPr>
        <w:spacing w:after="90" w:line="240" w:lineRule="auto"/>
        <w:ind w:left="567"/>
        <w:contextualSpacing/>
        <w:jc w:val="both"/>
        <w:rPr>
          <w:rFonts w:ascii="Times New Roman" w:hAnsi="Times New Roman" w:cs="Times New Roman"/>
          <w:sz w:val="24"/>
          <w:szCs w:val="24"/>
        </w:rPr>
      </w:pPr>
    </w:p>
    <w:p w14:paraId="29732DEF" w14:textId="34057BA8" w:rsidR="00D207DD" w:rsidRDefault="00BD3D46" w:rsidP="00D207DD">
      <w:pPr>
        <w:numPr>
          <w:ilvl w:val="1"/>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Elluviija esitab </w:t>
      </w:r>
      <w:proofErr w:type="spellStart"/>
      <w:r w:rsidRPr="00BD3D46">
        <w:rPr>
          <w:rFonts w:ascii="Times New Roman" w:hAnsi="Times New Roman" w:cs="Times New Roman"/>
          <w:sz w:val="24"/>
          <w:szCs w:val="24"/>
        </w:rPr>
        <w:t>SiMile</w:t>
      </w:r>
      <w:proofErr w:type="spellEnd"/>
      <w:r w:rsidRPr="00BD3D46">
        <w:rPr>
          <w:rFonts w:ascii="Times New Roman" w:hAnsi="Times New Roman" w:cs="Times New Roman"/>
          <w:sz w:val="24"/>
          <w:szCs w:val="24"/>
        </w:rPr>
        <w:t xml:space="preserve"> e-toetuste keskkonna kaudu maksetaotluse vähemalt kord poolaastas, kuid mitte tihedamini kui kord kvartalis projekti elluviimise algusajast arvates.</w:t>
      </w:r>
      <w:ins w:id="74" w:author="Aivi Kuivonen" w:date="2025-10-02T16:12:00Z">
        <w:r w:rsidR="00E55BCD">
          <w:rPr>
            <w:rFonts w:ascii="Times New Roman" w:hAnsi="Times New Roman" w:cs="Times New Roman"/>
            <w:sz w:val="24"/>
            <w:szCs w:val="24"/>
          </w:rPr>
          <w:t xml:space="preserve"> </w:t>
        </w:r>
        <w:bookmarkStart w:id="75" w:name="_Hlk210307789"/>
        <w:r w:rsidR="00E55BCD" w:rsidRPr="009E3E02">
          <w:rPr>
            <w:rFonts w:ascii="Times New Roman" w:hAnsi="Times New Roman" w:cs="Times New Roman"/>
            <w:sz w:val="24"/>
            <w:szCs w:val="24"/>
          </w:rPr>
          <w:t xml:space="preserve">Tihedam esitamine on lubatud </w:t>
        </w:r>
        <w:proofErr w:type="spellStart"/>
        <w:r w:rsidR="00E55BCD" w:rsidRPr="009E3E02">
          <w:rPr>
            <w:rFonts w:ascii="Times New Roman" w:hAnsi="Times New Roman" w:cs="Times New Roman"/>
            <w:sz w:val="24"/>
            <w:szCs w:val="24"/>
          </w:rPr>
          <w:t>SiMi</w:t>
        </w:r>
        <w:proofErr w:type="spellEnd"/>
        <w:r w:rsidR="00E55BCD" w:rsidRPr="009E3E02">
          <w:rPr>
            <w:rFonts w:ascii="Times New Roman" w:hAnsi="Times New Roman" w:cs="Times New Roman"/>
            <w:sz w:val="24"/>
            <w:szCs w:val="24"/>
          </w:rPr>
          <w:t xml:space="preserve"> eelneval kirjalikul nõusolekul. Kui poolaastas makseid ei ole toimud, maksetaotlust ei esitata. </w:t>
        </w:r>
        <w:bookmarkEnd w:id="75"/>
        <w:r w:rsidR="00E55BCD" w:rsidRPr="00D96122">
          <w:rPr>
            <w:rFonts w:ascii="Times New Roman" w:hAnsi="Times New Roman" w:cs="Times New Roman"/>
            <w:i/>
            <w:iCs/>
            <w:sz w:val="24"/>
            <w:szCs w:val="24"/>
          </w:rPr>
          <w:t>(muudetud siseministri kk nr …)</w:t>
        </w:r>
      </w:ins>
    </w:p>
    <w:p w14:paraId="58FAB892" w14:textId="77777777" w:rsidR="00D207DD" w:rsidRDefault="00D207DD" w:rsidP="00D207DD">
      <w:pPr>
        <w:spacing w:after="90" w:line="240" w:lineRule="auto"/>
        <w:ind w:left="567"/>
        <w:contextualSpacing/>
        <w:jc w:val="both"/>
        <w:rPr>
          <w:rFonts w:ascii="Times New Roman" w:hAnsi="Times New Roman" w:cs="Times New Roman"/>
          <w:sz w:val="24"/>
          <w:szCs w:val="24"/>
        </w:rPr>
      </w:pPr>
    </w:p>
    <w:p w14:paraId="17869B1B" w14:textId="180F71EA" w:rsidR="00D207DD" w:rsidRDefault="00BD3D46" w:rsidP="00D207DD">
      <w:pPr>
        <w:numPr>
          <w:ilvl w:val="1"/>
          <w:numId w:val="4"/>
        </w:numPr>
        <w:spacing w:before="240" w:after="90" w:line="240" w:lineRule="auto"/>
        <w:ind w:left="567" w:hanging="567"/>
        <w:contextualSpacing/>
        <w:jc w:val="both"/>
        <w:rPr>
          <w:rFonts w:ascii="Times New Roman" w:hAnsi="Times New Roman" w:cs="Times New Roman"/>
          <w:sz w:val="24"/>
          <w:szCs w:val="24"/>
        </w:rPr>
      </w:pPr>
      <w:r w:rsidRPr="00D207DD">
        <w:rPr>
          <w:rFonts w:ascii="Times New Roman" w:hAnsi="Times New Roman" w:cs="Times New Roman"/>
          <w:sz w:val="24"/>
          <w:szCs w:val="24"/>
        </w:rPr>
        <w:t>Makse aluseks olevate dokumentide menetlusaeg on kuni 80 kalendripäeva dokumentide saamisest arvates.</w:t>
      </w:r>
      <w:r w:rsidR="00346BB0" w:rsidRPr="00D207DD">
        <w:rPr>
          <w:rFonts w:ascii="Times New Roman" w:hAnsi="Times New Roman" w:cs="Times New Roman"/>
          <w:sz w:val="24"/>
          <w:szCs w:val="24"/>
        </w:rPr>
        <w:t xml:space="preserve"> </w:t>
      </w:r>
      <w:r w:rsidR="00346BB0" w:rsidRPr="00D207DD">
        <w:rPr>
          <w:rFonts w:ascii="Times New Roman" w:hAnsi="Times New Roman" w:cs="Times New Roman"/>
          <w:color w:val="202020"/>
          <w:sz w:val="24"/>
          <w:szCs w:val="24"/>
          <w:shd w:val="clear" w:color="auto" w:fill="FFFFFF"/>
        </w:rPr>
        <w:t>Kui makse tõendamise aluseks olevates dokumentides on puudusi või kulude abikõlblikkuse üle otsustamiseks on vaja lisateavet, võib SiM pikendada nimetatud tähtaega puuduste kõrvaldamise või dokumentide või teabe esitamise aja võrra, teavitades sellest elluviijat.</w:t>
      </w:r>
      <w:r w:rsidR="00D207DD" w:rsidRPr="00D207DD">
        <w:rPr>
          <w:rFonts w:ascii="Times New Roman" w:hAnsi="Times New Roman" w:cs="Times New Roman"/>
          <w:color w:val="202020"/>
          <w:sz w:val="24"/>
          <w:szCs w:val="24"/>
          <w:shd w:val="clear" w:color="auto" w:fill="FFFFFF"/>
        </w:rPr>
        <w:t xml:space="preserve"> </w:t>
      </w:r>
      <w:r w:rsidR="00D207DD" w:rsidRPr="00D207DD">
        <w:rPr>
          <w:rFonts w:ascii="Times New Roman" w:hAnsi="Times New Roman" w:cs="Times New Roman"/>
          <w:i/>
          <w:iCs/>
          <w:sz w:val="24"/>
          <w:szCs w:val="24"/>
        </w:rPr>
        <w:t>(muudetud siseministri 07.11.2023 kk nr 1-3/132)</w:t>
      </w:r>
    </w:p>
    <w:p w14:paraId="72E1A05C" w14:textId="77777777" w:rsidR="00D207DD" w:rsidRPr="00D207DD" w:rsidRDefault="00D207DD" w:rsidP="00D207DD">
      <w:pPr>
        <w:spacing w:before="240" w:after="90" w:line="240" w:lineRule="auto"/>
        <w:ind w:left="0"/>
        <w:contextualSpacing/>
        <w:jc w:val="both"/>
        <w:rPr>
          <w:rFonts w:ascii="Times New Roman" w:hAnsi="Times New Roman" w:cs="Times New Roman"/>
          <w:sz w:val="24"/>
          <w:szCs w:val="24"/>
        </w:rPr>
      </w:pPr>
    </w:p>
    <w:p w14:paraId="695C3982" w14:textId="109964D6" w:rsidR="00BD3D46" w:rsidRPr="00D207DD" w:rsidRDefault="00BD3D46" w:rsidP="00D207DD">
      <w:pPr>
        <w:numPr>
          <w:ilvl w:val="1"/>
          <w:numId w:val="4"/>
        </w:numPr>
        <w:spacing w:after="90" w:line="240" w:lineRule="auto"/>
        <w:ind w:left="567" w:hanging="567"/>
        <w:contextualSpacing/>
        <w:jc w:val="both"/>
        <w:rPr>
          <w:rFonts w:ascii="Times New Roman" w:hAnsi="Times New Roman" w:cs="Times New Roman"/>
          <w:sz w:val="24"/>
          <w:szCs w:val="24"/>
        </w:rPr>
      </w:pPr>
      <w:proofErr w:type="spellStart"/>
      <w:r w:rsidRPr="00D207DD">
        <w:rPr>
          <w:rFonts w:ascii="Times New Roman" w:hAnsi="Times New Roman" w:cs="Times New Roman"/>
          <w:sz w:val="24"/>
          <w:szCs w:val="24"/>
        </w:rPr>
        <w:t>SiMi</w:t>
      </w:r>
      <w:proofErr w:type="spellEnd"/>
      <w:r w:rsidRPr="00D207DD">
        <w:rPr>
          <w:rFonts w:ascii="Times New Roman" w:hAnsi="Times New Roman" w:cs="Times New Roman"/>
          <w:sz w:val="24"/>
          <w:szCs w:val="24"/>
        </w:rPr>
        <w:t xml:space="preserve"> õigused ja kohustused makse menetlemise peatamisel ja maksest keeldumisel on sätestatud ühendmääruse §-s 33.</w:t>
      </w:r>
      <w:r w:rsidR="00346BB0" w:rsidRPr="00D207DD">
        <w:rPr>
          <w:rFonts w:ascii="Times New Roman" w:hAnsi="Times New Roman" w:cs="Times New Roman"/>
          <w:sz w:val="24"/>
          <w:szCs w:val="24"/>
        </w:rPr>
        <w:t xml:space="preserve"> </w:t>
      </w:r>
      <w:r w:rsidR="00346BB0" w:rsidRPr="00D207DD">
        <w:rPr>
          <w:rFonts w:ascii="Times New Roman" w:eastAsia="Times New Roman" w:hAnsi="Times New Roman" w:cs="Times New Roman"/>
          <w:color w:val="202020"/>
          <w:sz w:val="24"/>
          <w:szCs w:val="24"/>
          <w:lang w:eastAsia="et-EE"/>
        </w:rPr>
        <w:t xml:space="preserve">SiM võib toetuse maksmise aluseks olevate dokumentide tõendamise menetluse osaliselt või </w:t>
      </w:r>
      <w:r w:rsidR="00346BB0" w:rsidRPr="00D207DD">
        <w:rPr>
          <w:rFonts w:ascii="Times New Roman" w:eastAsia="Times New Roman" w:hAnsi="Times New Roman" w:cs="Times New Roman"/>
          <w:sz w:val="24"/>
          <w:szCs w:val="24"/>
          <w:lang w:eastAsia="et-EE"/>
        </w:rPr>
        <w:t xml:space="preserve">täielikult peatada või peatada edasiste maksete menetlemise, kui maksetaotluse esitamisele eelnevad </w:t>
      </w:r>
      <w:r w:rsidR="00346BB0" w:rsidRPr="00D207DD">
        <w:rPr>
          <w:rFonts w:ascii="Times New Roman" w:hAnsi="Times New Roman" w:cs="Times New Roman"/>
          <w:sz w:val="24"/>
          <w:szCs w:val="24"/>
          <w:shd w:val="clear" w:color="auto" w:fill="FFFFFF"/>
        </w:rPr>
        <w:t xml:space="preserve">toetuse kasutamisega seotud kohustused on täitmata, sh aruanne esitamata ning </w:t>
      </w:r>
      <w:proofErr w:type="spellStart"/>
      <w:r w:rsidR="00346BB0" w:rsidRPr="00D207DD">
        <w:rPr>
          <w:rFonts w:ascii="Times New Roman" w:hAnsi="Times New Roman" w:cs="Times New Roman"/>
          <w:sz w:val="24"/>
          <w:szCs w:val="24"/>
          <w:shd w:val="clear" w:color="auto" w:fill="FFFFFF"/>
        </w:rPr>
        <w:t>SiMi</w:t>
      </w:r>
      <w:proofErr w:type="spellEnd"/>
      <w:r w:rsidR="00346BB0" w:rsidRPr="00D207DD">
        <w:rPr>
          <w:rFonts w:ascii="Times New Roman" w:hAnsi="Times New Roman" w:cs="Times New Roman"/>
          <w:sz w:val="24"/>
          <w:szCs w:val="24"/>
          <w:shd w:val="clear" w:color="auto" w:fill="FFFFFF"/>
        </w:rPr>
        <w:t xml:space="preserve"> poolt kinnitamata ja kui kulude kontrollimise valimisse kuuluvad tõendavad dokumendid on esitamata.</w:t>
      </w:r>
      <w:r w:rsidR="00D207DD" w:rsidRPr="00D207DD">
        <w:rPr>
          <w:rFonts w:ascii="Times New Roman" w:hAnsi="Times New Roman" w:cs="Times New Roman"/>
          <w:i/>
          <w:iCs/>
          <w:sz w:val="24"/>
          <w:szCs w:val="24"/>
        </w:rPr>
        <w:t xml:space="preserve"> (muudetud siseministri 07.11.2023 kk nr 1-3/132)</w:t>
      </w:r>
    </w:p>
    <w:p w14:paraId="1217184E"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1B0C2747" w14:textId="77777777" w:rsidR="00BD3D46" w:rsidRPr="00BD3D46" w:rsidRDefault="00BD3D46" w:rsidP="00BD3D46">
      <w:pPr>
        <w:numPr>
          <w:ilvl w:val="1"/>
          <w:numId w:val="4"/>
        </w:numPr>
        <w:spacing w:after="9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Lõppmakse saamiseks esitatavad dokumendid esitatakse koos projekti lõpparuandega. Lõppmakse tehakse pärast tingimuste ja kohustuste täitmist ning </w:t>
      </w:r>
      <w:proofErr w:type="spellStart"/>
      <w:r w:rsidRPr="00BD3D46">
        <w:rPr>
          <w:rFonts w:ascii="Times New Roman" w:hAnsi="Times New Roman" w:cs="Times New Roman"/>
          <w:sz w:val="24"/>
          <w:szCs w:val="24"/>
        </w:rPr>
        <w:t>SiMi</w:t>
      </w:r>
      <w:proofErr w:type="spellEnd"/>
      <w:r w:rsidRPr="00BD3D46">
        <w:rPr>
          <w:rFonts w:ascii="Times New Roman" w:hAnsi="Times New Roman" w:cs="Times New Roman"/>
          <w:sz w:val="24"/>
          <w:szCs w:val="24"/>
        </w:rPr>
        <w:t xml:space="preserve"> kontrollitud lõpparuande kinnitamist.</w:t>
      </w:r>
    </w:p>
    <w:p w14:paraId="3C4B9873" w14:textId="77777777" w:rsidR="00BD3D46" w:rsidRPr="00BD3D46" w:rsidRDefault="00BD3D46" w:rsidP="00BD3D46">
      <w:pPr>
        <w:spacing w:after="90" w:line="240" w:lineRule="auto"/>
        <w:ind w:left="567"/>
        <w:contextualSpacing/>
        <w:jc w:val="both"/>
        <w:rPr>
          <w:rFonts w:ascii="Times New Roman" w:hAnsi="Times New Roman" w:cs="Times New Roman"/>
          <w:sz w:val="24"/>
          <w:szCs w:val="24"/>
        </w:rPr>
      </w:pPr>
    </w:p>
    <w:p w14:paraId="3B243C75" w14:textId="77777777" w:rsidR="00BD3D46" w:rsidRPr="00BD3D46" w:rsidRDefault="00BD3D46" w:rsidP="00BD3D46">
      <w:pPr>
        <w:keepNext/>
        <w:numPr>
          <w:ilvl w:val="0"/>
          <w:numId w:val="4"/>
        </w:numPr>
        <w:spacing w:before="240" w:after="60" w:line="240" w:lineRule="auto"/>
        <w:ind w:left="567" w:hanging="567"/>
        <w:contextualSpacing/>
        <w:jc w:val="both"/>
        <w:outlineLvl w:val="0"/>
        <w:rPr>
          <w:rFonts w:ascii="Times New Roman" w:eastAsia="Times New Roman" w:hAnsi="Times New Roman" w:cs="Times New Roman"/>
          <w:b/>
          <w:iCs/>
          <w:color w:val="000000" w:themeColor="text1"/>
          <w:kern w:val="32"/>
          <w:sz w:val="24"/>
          <w:szCs w:val="24"/>
        </w:rPr>
      </w:pPr>
      <w:r w:rsidRPr="00BD3D46">
        <w:rPr>
          <w:rFonts w:ascii="Times New Roman" w:eastAsia="Times New Roman" w:hAnsi="Times New Roman" w:cs="Times New Roman"/>
          <w:b/>
          <w:iCs/>
          <w:color w:val="000000" w:themeColor="text1"/>
          <w:kern w:val="32"/>
          <w:sz w:val="24"/>
          <w:szCs w:val="24"/>
        </w:rPr>
        <w:t>Elluviija õigused ja kohustused</w:t>
      </w:r>
    </w:p>
    <w:p w14:paraId="783035AF" w14:textId="5A82904B"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Elluviijale kohalduvad kõik </w:t>
      </w:r>
      <w:r w:rsidRPr="009F6950">
        <w:rPr>
          <w:rFonts w:ascii="Times New Roman" w:eastAsia="Times New Roman" w:hAnsi="Times New Roman" w:cs="Times New Roman"/>
          <w:color w:val="000000" w:themeColor="text1"/>
          <w:sz w:val="24"/>
          <w:szCs w:val="24"/>
        </w:rPr>
        <w:t>perioodi 2021–2027 Euroopa Liidu ühtekuuluvus- ja siseturvalisuspoliitika fondide rakendamise seaduse</w:t>
      </w:r>
      <w:r>
        <w:rPr>
          <w:rFonts w:ascii="Times New Roman" w:eastAsia="Times New Roman" w:hAnsi="Times New Roman" w:cs="Times New Roman"/>
          <w:color w:val="000000" w:themeColor="text1"/>
          <w:sz w:val="24"/>
          <w:szCs w:val="24"/>
        </w:rPr>
        <w:t xml:space="preserve"> (</w:t>
      </w:r>
      <w:r w:rsidRPr="00BD3D46">
        <w:rPr>
          <w:rFonts w:ascii="Times New Roman" w:eastAsia="Times New Roman" w:hAnsi="Times New Roman" w:cs="Times New Roman"/>
          <w:color w:val="000000" w:themeColor="text1"/>
          <w:sz w:val="24"/>
          <w:szCs w:val="24"/>
        </w:rPr>
        <w:t>edaspidi</w:t>
      </w:r>
      <w:r w:rsidRPr="00BD3D46">
        <w:rPr>
          <w:rFonts w:ascii="Times New Roman" w:eastAsia="Times New Roman" w:hAnsi="Times New Roman" w:cs="Times New Roman"/>
          <w:i/>
          <w:iCs/>
          <w:color w:val="000000" w:themeColor="text1"/>
          <w:sz w:val="24"/>
          <w:szCs w:val="24"/>
        </w:rPr>
        <w:t xml:space="preserve"> </w:t>
      </w:r>
      <w:r w:rsidRPr="00BD3D46">
        <w:rPr>
          <w:rFonts w:ascii="Times New Roman" w:hAnsi="Times New Roman" w:cs="Times New Roman"/>
          <w:i/>
          <w:iCs/>
          <w:sz w:val="24"/>
          <w:szCs w:val="24"/>
        </w:rPr>
        <w:t>ÜSS2021_2027</w:t>
      </w:r>
      <w:r>
        <w:rPr>
          <w:rFonts w:ascii="Times New Roman" w:hAnsi="Times New Roman" w:cs="Times New Roman"/>
          <w:sz w:val="24"/>
          <w:szCs w:val="24"/>
        </w:rPr>
        <w:t>)</w:t>
      </w:r>
      <w:r>
        <w:rPr>
          <w:rStyle w:val="FootnoteReference"/>
          <w:rFonts w:ascii="Times New Roman" w:eastAsia="Times New Roman" w:hAnsi="Times New Roman" w:cs="Times New Roman"/>
          <w:color w:val="000000" w:themeColor="text1"/>
          <w:sz w:val="24"/>
          <w:szCs w:val="24"/>
        </w:rPr>
        <w:footnoteReference w:id="9"/>
      </w:r>
      <w:r w:rsidRPr="00BD3D46">
        <w:rPr>
          <w:rFonts w:ascii="Times New Roman" w:hAnsi="Times New Roman" w:cs="Times New Roman"/>
          <w:sz w:val="24"/>
          <w:szCs w:val="24"/>
        </w:rPr>
        <w:t xml:space="preserve"> ja selle alusel kehtestatud õigusaktides toetuse saajale sätestatud kohustused.</w:t>
      </w:r>
    </w:p>
    <w:p w14:paraId="6C886AF7"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p>
    <w:p w14:paraId="487C7141"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bookmarkStart w:id="77" w:name="_Hlk120710212"/>
      <w:r w:rsidRPr="00BD3D46">
        <w:rPr>
          <w:rFonts w:ascii="Times New Roman" w:hAnsi="Times New Roman" w:cs="Times New Roman"/>
          <w:sz w:val="24"/>
          <w:szCs w:val="24"/>
        </w:rPr>
        <w:t xml:space="preserve">Elluviija peab tagama, et lisaks </w:t>
      </w:r>
      <w:proofErr w:type="spellStart"/>
      <w:r w:rsidRPr="00BD3D46">
        <w:rPr>
          <w:rFonts w:ascii="Times New Roman" w:hAnsi="Times New Roman" w:cs="Times New Roman"/>
          <w:sz w:val="24"/>
          <w:szCs w:val="24"/>
        </w:rPr>
        <w:t>TATis</w:t>
      </w:r>
      <w:proofErr w:type="spellEnd"/>
      <w:r w:rsidRPr="00BD3D46">
        <w:rPr>
          <w:rFonts w:ascii="Times New Roman" w:hAnsi="Times New Roman" w:cs="Times New Roman"/>
          <w:sz w:val="24"/>
          <w:szCs w:val="24"/>
        </w:rPr>
        <w:t xml:space="preserve"> sätestatud kohustustele oleks täidetud ka ühendmääruse §-des 10 ja 11 toetuse saajale kehtestatud kohustused, </w:t>
      </w:r>
      <w:bookmarkStart w:id="78" w:name="_Hlk118470391"/>
      <w:r w:rsidRPr="00BD3D46">
        <w:rPr>
          <w:rFonts w:ascii="Times New Roman" w:hAnsi="Times New Roman" w:cs="Times New Roman"/>
          <w:sz w:val="24"/>
          <w:szCs w:val="24"/>
        </w:rPr>
        <w:t>sh ostumenetluse läbiviimise nõuete järgimine.</w:t>
      </w:r>
      <w:bookmarkEnd w:id="78"/>
    </w:p>
    <w:bookmarkEnd w:id="77"/>
    <w:p w14:paraId="69119743"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62E4DE92"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Ühtlasi on elluviija kohustatud:</w:t>
      </w:r>
    </w:p>
    <w:p w14:paraId="013B8333"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esitama </w:t>
      </w:r>
      <w:proofErr w:type="spellStart"/>
      <w:r w:rsidRPr="00BD3D46">
        <w:rPr>
          <w:rFonts w:ascii="Times New Roman" w:hAnsi="Times New Roman" w:cs="Times New Roman"/>
          <w:sz w:val="24"/>
          <w:szCs w:val="24"/>
        </w:rPr>
        <w:t>SiMile</w:t>
      </w:r>
      <w:proofErr w:type="spellEnd"/>
      <w:r w:rsidRPr="00BD3D46">
        <w:rPr>
          <w:rFonts w:ascii="Times New Roman" w:hAnsi="Times New Roman" w:cs="Times New Roman"/>
          <w:sz w:val="24"/>
          <w:szCs w:val="24"/>
        </w:rPr>
        <w:t xml:space="preserve"> 15 tööpäeva jooksul </w:t>
      </w: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kinnitamisest </w:t>
      </w:r>
      <w:proofErr w:type="spellStart"/>
      <w:r w:rsidRPr="00BD3D46">
        <w:rPr>
          <w:rFonts w:ascii="Times New Roman" w:hAnsi="Times New Roman" w:cs="Times New Roman"/>
          <w:sz w:val="24"/>
          <w:szCs w:val="24"/>
        </w:rPr>
        <w:t>SiMi</w:t>
      </w:r>
      <w:proofErr w:type="spellEnd"/>
      <w:r w:rsidRPr="00BD3D46">
        <w:rPr>
          <w:rFonts w:ascii="Times New Roman" w:hAnsi="Times New Roman" w:cs="Times New Roman"/>
          <w:sz w:val="24"/>
          <w:szCs w:val="24"/>
        </w:rPr>
        <w:t xml:space="preserve"> väljatöötatud vormidel:</w:t>
      </w:r>
    </w:p>
    <w:p w14:paraId="6324EE2D" w14:textId="77777777" w:rsidR="00BD3D46" w:rsidRPr="00BD3D46" w:rsidRDefault="00BD3D46" w:rsidP="00BD3D46">
      <w:pPr>
        <w:numPr>
          <w:ilvl w:val="3"/>
          <w:numId w:val="4"/>
        </w:numPr>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projekti kirjelduse;</w:t>
      </w:r>
    </w:p>
    <w:p w14:paraId="1AD22C76" w14:textId="77777777" w:rsidR="00BD3D46" w:rsidRPr="00BD3D46" w:rsidRDefault="00BD3D46" w:rsidP="00BD3D46">
      <w:pPr>
        <w:numPr>
          <w:ilvl w:val="3"/>
          <w:numId w:val="4"/>
        </w:numPr>
        <w:spacing w:line="240" w:lineRule="auto"/>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 projekti eelarve jagunemise alategevuste ja aastate kaupa. Elluviijal on õigus muuta tegevuskava ja eelarveridade vahelist jaotust kuni kaks korda aastas (</w:t>
      </w:r>
      <w:bookmarkStart w:id="79" w:name="_Hlk118470516"/>
      <w:r w:rsidRPr="00BD3D46">
        <w:rPr>
          <w:rFonts w:ascii="Times New Roman" w:hAnsi="Times New Roman" w:cs="Times New Roman"/>
          <w:sz w:val="24"/>
          <w:szCs w:val="24"/>
        </w:rPr>
        <w:t xml:space="preserve">taotlus esitada </w:t>
      </w:r>
      <w:proofErr w:type="spellStart"/>
      <w:r w:rsidRPr="00BD3D46">
        <w:rPr>
          <w:rFonts w:ascii="Times New Roman" w:hAnsi="Times New Roman" w:cs="Times New Roman"/>
          <w:sz w:val="24"/>
          <w:szCs w:val="24"/>
        </w:rPr>
        <w:t>SiMile</w:t>
      </w:r>
      <w:proofErr w:type="spellEnd"/>
      <w:r w:rsidRPr="00BD3D46">
        <w:rPr>
          <w:rFonts w:ascii="Times New Roman" w:hAnsi="Times New Roman" w:cs="Times New Roman"/>
          <w:sz w:val="24"/>
          <w:szCs w:val="24"/>
        </w:rPr>
        <w:t xml:space="preserve"> 15. jaanuariks ja/või 15. juuniks).</w:t>
      </w:r>
      <w:bookmarkEnd w:id="79"/>
      <w:r w:rsidRPr="00BD3D46">
        <w:rPr>
          <w:rFonts w:ascii="Times New Roman" w:hAnsi="Times New Roman" w:cs="Times New Roman"/>
          <w:sz w:val="24"/>
          <w:szCs w:val="24"/>
        </w:rPr>
        <w:t xml:space="preserve"> Tegevuskava ja eelarve muutmist ei ole vaja taotleda järgmistel juhtudel:</w:t>
      </w:r>
    </w:p>
    <w:p w14:paraId="0C007054" w14:textId="77777777" w:rsidR="00BD3D46" w:rsidRPr="00BD3D46" w:rsidRDefault="00BD3D46" w:rsidP="00346C3C">
      <w:pPr>
        <w:numPr>
          <w:ilvl w:val="0"/>
          <w:numId w:val="6"/>
        </w:numPr>
        <w:spacing w:after="160" w:line="240" w:lineRule="auto"/>
        <w:ind w:left="1134" w:firstLine="0"/>
        <w:contextualSpacing/>
        <w:jc w:val="both"/>
        <w:rPr>
          <w:rFonts w:ascii="Times New Roman" w:hAnsi="Times New Roman" w:cs="Times New Roman"/>
          <w:sz w:val="24"/>
          <w:szCs w:val="24"/>
        </w:rPr>
      </w:pPr>
      <w:r w:rsidRPr="00BD3D46">
        <w:rPr>
          <w:rFonts w:ascii="Times New Roman" w:hAnsi="Times New Roman" w:cs="Times New Roman"/>
          <w:sz w:val="24"/>
          <w:szCs w:val="24"/>
        </w:rPr>
        <w:t>eelarverida suureneb vähem kui 15% kinnitatud eelarvereale plaanitud summast;</w:t>
      </w:r>
    </w:p>
    <w:p w14:paraId="07E2089B" w14:textId="77777777" w:rsidR="00BD3D46" w:rsidRPr="00BD3D46" w:rsidRDefault="00BD3D46" w:rsidP="00346C3C">
      <w:pPr>
        <w:numPr>
          <w:ilvl w:val="0"/>
          <w:numId w:val="6"/>
        </w:numPr>
        <w:spacing w:after="160" w:line="240" w:lineRule="auto"/>
        <w:ind w:left="1134" w:firstLine="0"/>
        <w:contextualSpacing/>
        <w:jc w:val="both"/>
        <w:rPr>
          <w:rFonts w:ascii="Times New Roman" w:hAnsi="Times New Roman" w:cs="Times New Roman"/>
          <w:sz w:val="24"/>
          <w:szCs w:val="24"/>
        </w:rPr>
      </w:pPr>
      <w:r w:rsidRPr="00BD3D46">
        <w:rPr>
          <w:rFonts w:ascii="Times New Roman" w:hAnsi="Times New Roman" w:cs="Times New Roman"/>
          <w:sz w:val="24"/>
          <w:szCs w:val="24"/>
        </w:rPr>
        <w:t>eelarvereale planeeritud summa jaotus muutub aastate lõikes;</w:t>
      </w:r>
    </w:p>
    <w:p w14:paraId="0570DDBB" w14:textId="77777777" w:rsidR="00BD3D46" w:rsidRPr="00BD3D46" w:rsidRDefault="00BD3D46" w:rsidP="00346C3C">
      <w:pPr>
        <w:numPr>
          <w:ilvl w:val="0"/>
          <w:numId w:val="6"/>
        </w:numPr>
        <w:spacing w:after="160" w:line="240" w:lineRule="auto"/>
        <w:ind w:left="1134" w:firstLine="0"/>
        <w:contextualSpacing/>
        <w:jc w:val="both"/>
        <w:rPr>
          <w:rFonts w:ascii="Times New Roman" w:hAnsi="Times New Roman" w:cs="Times New Roman"/>
          <w:sz w:val="24"/>
          <w:szCs w:val="24"/>
        </w:rPr>
      </w:pPr>
      <w:r w:rsidRPr="00BD3D46">
        <w:rPr>
          <w:rFonts w:ascii="Times New Roman" w:hAnsi="Times New Roman" w:cs="Times New Roman"/>
          <w:sz w:val="24"/>
          <w:szCs w:val="24"/>
        </w:rPr>
        <w:t>täpsustub detailne kirjeldus.</w:t>
      </w:r>
    </w:p>
    <w:p w14:paraId="55F703FB"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lastRenderedPageBreak/>
        <w:t>rakendama projekti vastavalt kinnitatud tegevuste kirjeldusele ja eelarvele;</w:t>
      </w:r>
    </w:p>
    <w:p w14:paraId="0060A51B" w14:textId="77777777" w:rsidR="00BD3D46" w:rsidRPr="00BD3D46" w:rsidRDefault="00BD3D46" w:rsidP="00BD3D46">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esitama </w:t>
      </w: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kinnitamisest alates projekti maksete prognoosi iga aasta 15. jaanuariks ja 15. juuniks </w:t>
      </w:r>
      <w:proofErr w:type="spellStart"/>
      <w:r w:rsidRPr="00BD3D46">
        <w:rPr>
          <w:rFonts w:ascii="Times New Roman" w:hAnsi="Times New Roman" w:cs="Times New Roman"/>
          <w:sz w:val="24"/>
          <w:szCs w:val="24"/>
        </w:rPr>
        <w:t>SiMi</w:t>
      </w:r>
      <w:proofErr w:type="spellEnd"/>
      <w:r w:rsidRPr="00BD3D46">
        <w:rPr>
          <w:rFonts w:ascii="Times New Roman" w:hAnsi="Times New Roman" w:cs="Times New Roman"/>
          <w:sz w:val="24"/>
          <w:szCs w:val="24"/>
        </w:rPr>
        <w:t xml:space="preserve"> väljatöötatud vormil;</w:t>
      </w:r>
    </w:p>
    <w:p w14:paraId="16AAA606" w14:textId="77777777" w:rsidR="00BD3D46" w:rsidRPr="00BD3D46" w:rsidRDefault="00BD3D46" w:rsidP="00BD3D46">
      <w:pPr>
        <w:numPr>
          <w:ilvl w:val="2"/>
          <w:numId w:val="4"/>
        </w:numPr>
        <w:spacing w:before="24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teavitama </w:t>
      </w:r>
      <w:proofErr w:type="spellStart"/>
      <w:r w:rsidRPr="00BD3D46">
        <w:rPr>
          <w:rFonts w:ascii="Times New Roman" w:hAnsi="Times New Roman" w:cs="Times New Roman"/>
          <w:sz w:val="24"/>
          <w:szCs w:val="24"/>
        </w:rPr>
        <w:t>SiMi</w:t>
      </w:r>
      <w:proofErr w:type="spellEnd"/>
      <w:r w:rsidRPr="00BD3D46">
        <w:rPr>
          <w:rFonts w:ascii="Times New Roman" w:hAnsi="Times New Roman" w:cs="Times New Roman"/>
          <w:sz w:val="24"/>
          <w:szCs w:val="24"/>
        </w:rPr>
        <w:t>, kui toetatava tegevusega samalaadsele tegevusele on taotletud toetust teistest meetmetest või muudest välisabi vahenditest;</w:t>
      </w:r>
    </w:p>
    <w:p w14:paraId="2BAFE3E9" w14:textId="77777777" w:rsidR="00BD3D46" w:rsidRPr="00BD3D46" w:rsidRDefault="00BD3D46" w:rsidP="00BD3D46">
      <w:pPr>
        <w:numPr>
          <w:ilvl w:val="2"/>
          <w:numId w:val="4"/>
        </w:numPr>
        <w:spacing w:before="24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teavitama </w:t>
      </w:r>
      <w:proofErr w:type="spellStart"/>
      <w:r w:rsidRPr="00BD3D46">
        <w:rPr>
          <w:rFonts w:ascii="Times New Roman" w:hAnsi="Times New Roman" w:cs="Times New Roman"/>
          <w:sz w:val="24"/>
          <w:szCs w:val="24"/>
        </w:rPr>
        <w:t>SiMi</w:t>
      </w:r>
      <w:proofErr w:type="spellEnd"/>
      <w:r w:rsidRPr="00BD3D46">
        <w:rPr>
          <w:rFonts w:ascii="Times New Roman" w:hAnsi="Times New Roman" w:cs="Times New Roman"/>
          <w:sz w:val="24"/>
          <w:szCs w:val="24"/>
        </w:rPr>
        <w:t xml:space="preserve"> ürituse (sh koolituse, seminari, konverentsi, infopäeva, õppevisiidi) toimumisest e-toetuste keskkonna kaudu vähemalt 14 kalendripäeva enne ürituse toimumist;</w:t>
      </w:r>
    </w:p>
    <w:p w14:paraId="15C73E8A" w14:textId="3ED67896" w:rsidR="00BD3D46" w:rsidRPr="00BD3D46" w:rsidRDefault="00BD3D46" w:rsidP="00BD3D46">
      <w:pPr>
        <w:numPr>
          <w:ilvl w:val="2"/>
          <w:numId w:val="4"/>
        </w:numPr>
        <w:spacing w:before="24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koguma ja töötlema andmeid seirearuande jaoks, sh </w:t>
      </w:r>
      <w:r w:rsidRPr="00BD3D46">
        <w:rPr>
          <w:rFonts w:ascii="Times New Roman" w:hAnsi="Times New Roman" w:cs="Times New Roman"/>
          <w:iCs/>
          <w:sz w:val="24"/>
          <w:szCs w:val="24"/>
        </w:rPr>
        <w:t>koolitatavate andmeid koolitustel osalenud isikute kohta kooskõlas isikuandmete kaitse seadusega ning tagama korrektsete osalejate andmete olemasolu e-toetuste keskkonnas</w:t>
      </w:r>
      <w:ins w:id="80" w:author="Aivi Kuivonen" w:date="2025-10-02T16:13:00Z">
        <w:r w:rsidR="00E55BCD">
          <w:rPr>
            <w:rFonts w:ascii="Times New Roman" w:hAnsi="Times New Roman" w:cs="Times New Roman"/>
            <w:iCs/>
            <w:sz w:val="24"/>
            <w:szCs w:val="24"/>
          </w:rPr>
          <w:t xml:space="preserve"> hiljemalt vahe- ja lõpparuande esitamise ajaks</w:t>
        </w:r>
      </w:ins>
      <w:del w:id="81" w:author="Aivi Kuivonen" w:date="2025-10-02T16:13:00Z">
        <w:r w:rsidRPr="00BD3D46" w:rsidDel="00E55BCD">
          <w:rPr>
            <w:rFonts w:ascii="Times New Roman" w:hAnsi="Times New Roman" w:cs="Times New Roman"/>
            <w:iCs/>
            <w:sz w:val="24"/>
            <w:szCs w:val="24"/>
          </w:rPr>
          <w:delText xml:space="preserve"> iga kvartali lõpu seisuga hiljemalt kvartalile järgneva teise nädala lõpuks</w:delText>
        </w:r>
      </w:del>
      <w:ins w:id="82" w:author="Aivi Kuivonen" w:date="2025-10-02T16:14:00Z">
        <w:r w:rsidR="00E55BCD" w:rsidRPr="00E86421">
          <w:rPr>
            <w:rFonts w:ascii="Times New Roman" w:hAnsi="Times New Roman" w:cs="Times New Roman"/>
            <w:i/>
            <w:iCs/>
            <w:sz w:val="24"/>
            <w:szCs w:val="24"/>
          </w:rPr>
          <w:t>(muudetud siseministri … kk nr …)</w:t>
        </w:r>
      </w:ins>
      <w:r w:rsidRPr="00BD3D46">
        <w:rPr>
          <w:rFonts w:ascii="Times New Roman" w:hAnsi="Times New Roman" w:cs="Times New Roman"/>
          <w:sz w:val="24"/>
          <w:szCs w:val="24"/>
        </w:rPr>
        <w:t>;</w:t>
      </w:r>
    </w:p>
    <w:p w14:paraId="5E022A26" w14:textId="77777777" w:rsidR="006028E3" w:rsidRDefault="006028E3" w:rsidP="006028E3">
      <w:pPr>
        <w:numPr>
          <w:ilvl w:val="2"/>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säilitatama dokumente vastavalt ÜSS2021_2027 §-le 18 </w:t>
      </w:r>
      <w:r w:rsidRPr="00BD3D46">
        <w:rPr>
          <w:rFonts w:ascii="Times New Roman" w:hAnsi="Times New Roman" w:cs="Times New Roman"/>
          <w:color w:val="202020"/>
          <w:sz w:val="24"/>
          <w:szCs w:val="24"/>
          <w:shd w:val="clear" w:color="auto" w:fill="FFFFFF"/>
        </w:rPr>
        <w:t xml:space="preserve">ja ELi </w:t>
      </w:r>
      <w:proofErr w:type="spellStart"/>
      <w:r w:rsidRPr="00BD3D46">
        <w:rPr>
          <w:rFonts w:ascii="Times New Roman" w:hAnsi="Times New Roman" w:cs="Times New Roman"/>
          <w:color w:val="202020"/>
          <w:sz w:val="24"/>
          <w:szCs w:val="24"/>
          <w:shd w:val="clear" w:color="auto" w:fill="FFFFFF"/>
        </w:rPr>
        <w:t>ühissätete</w:t>
      </w:r>
      <w:proofErr w:type="spellEnd"/>
      <w:r w:rsidRPr="00BD3D46">
        <w:rPr>
          <w:rFonts w:ascii="Times New Roman" w:hAnsi="Times New Roman" w:cs="Times New Roman"/>
          <w:color w:val="202020"/>
          <w:sz w:val="24"/>
          <w:szCs w:val="24"/>
          <w:shd w:val="clear" w:color="auto" w:fill="FFFFFF"/>
        </w:rPr>
        <w:t xml:space="preserve"> määruse artikli 82 lõikele 1 viis aastat toetuse saajale tehtud lõppmakse tegemise aasta 31. detsembrist arvates, välja arvatud juhul, kui riigiabi reeglitest tuleneb teisiti;</w:t>
      </w:r>
    </w:p>
    <w:p w14:paraId="41752594" w14:textId="78332AE9" w:rsidR="006028E3" w:rsidRPr="006028E3" w:rsidRDefault="006028E3" w:rsidP="006028E3">
      <w:pPr>
        <w:numPr>
          <w:ilvl w:val="2"/>
          <w:numId w:val="4"/>
        </w:numPr>
        <w:spacing w:line="240" w:lineRule="auto"/>
        <w:ind w:left="567" w:hanging="567"/>
        <w:contextualSpacing/>
        <w:jc w:val="both"/>
        <w:rPr>
          <w:rFonts w:ascii="Times New Roman" w:hAnsi="Times New Roman" w:cs="Times New Roman"/>
          <w:sz w:val="24"/>
          <w:szCs w:val="24"/>
        </w:rPr>
      </w:pPr>
      <w:r w:rsidRPr="006028E3">
        <w:rPr>
          <w:rFonts w:ascii="Times New Roman" w:hAnsi="Times New Roman" w:cs="Times New Roman"/>
          <w:sz w:val="24"/>
          <w:szCs w:val="24"/>
        </w:rPr>
        <w:t>andma igakülgse sisulise panuse seiresse, kontrolli, auditisse või hindamisse.</w:t>
      </w:r>
    </w:p>
    <w:p w14:paraId="17B6F878" w14:textId="77777777" w:rsidR="00BD3D46" w:rsidRPr="00BD3D46" w:rsidRDefault="00BD3D46" w:rsidP="00BD3D46">
      <w:pPr>
        <w:numPr>
          <w:ilvl w:val="2"/>
          <w:numId w:val="4"/>
        </w:numPr>
        <w:spacing w:before="24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viivitamatult teavitama </w:t>
      </w:r>
      <w:proofErr w:type="spellStart"/>
      <w:r w:rsidRPr="00BD3D46">
        <w:rPr>
          <w:rFonts w:ascii="Times New Roman" w:hAnsi="Times New Roman" w:cs="Times New Roman"/>
          <w:sz w:val="24"/>
          <w:szCs w:val="24"/>
        </w:rPr>
        <w:t>SiMi</w:t>
      </w:r>
      <w:proofErr w:type="spellEnd"/>
      <w:r w:rsidRPr="00BD3D46">
        <w:rPr>
          <w:rFonts w:ascii="Times New Roman" w:hAnsi="Times New Roman" w:cs="Times New Roman"/>
          <w:sz w:val="24"/>
          <w:szCs w:val="24"/>
        </w:rPr>
        <w:t xml:space="preserve"> kirjalikku taasesitamist võimaldavas vormis:</w:t>
      </w:r>
    </w:p>
    <w:p w14:paraId="6166E03E" w14:textId="77777777" w:rsidR="00BD3D46" w:rsidRPr="00BD3D46" w:rsidRDefault="00BD3D46" w:rsidP="00BD3D46">
      <w:pPr>
        <w:numPr>
          <w:ilvl w:val="3"/>
          <w:numId w:val="4"/>
        </w:numPr>
        <w:spacing w:before="240" w:line="240" w:lineRule="auto"/>
        <w:ind w:left="851" w:hanging="851"/>
        <w:contextualSpacing/>
        <w:jc w:val="both"/>
        <w:rPr>
          <w:rFonts w:ascii="Times New Roman" w:hAnsi="Times New Roman" w:cs="Times New Roman"/>
          <w:sz w:val="24"/>
          <w:szCs w:val="24"/>
        </w:rPr>
      </w:pPr>
      <w:r w:rsidRPr="00BD3D46">
        <w:rPr>
          <w:rFonts w:ascii="Times New Roman" w:hAnsi="Times New Roman" w:cs="Times New Roman"/>
          <w:sz w:val="24"/>
          <w:szCs w:val="24"/>
        </w:rPr>
        <w:t>asjaoludest, mis takistavad täitmast elluviija ülesandeid;</w:t>
      </w:r>
    </w:p>
    <w:p w14:paraId="42B5A3C2" w14:textId="77777777" w:rsidR="00BD3D46" w:rsidRPr="00BD3D46" w:rsidRDefault="00BD3D46" w:rsidP="00BD3D46">
      <w:pPr>
        <w:numPr>
          <w:ilvl w:val="3"/>
          <w:numId w:val="4"/>
        </w:numPr>
        <w:spacing w:before="240" w:line="240" w:lineRule="auto"/>
        <w:ind w:left="851" w:hanging="851"/>
        <w:contextualSpacing/>
        <w:jc w:val="both"/>
        <w:rPr>
          <w:rFonts w:ascii="Times New Roman" w:hAnsi="Times New Roman" w:cs="Times New Roman"/>
          <w:sz w:val="24"/>
          <w:szCs w:val="24"/>
        </w:rPr>
      </w:pP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muutmise vajalikkusest;</w:t>
      </w:r>
    </w:p>
    <w:p w14:paraId="4D581F45" w14:textId="71A8F40F" w:rsidR="00BD3D46" w:rsidRPr="00BD3D46" w:rsidRDefault="00BD3D46" w:rsidP="00BD3D46">
      <w:pPr>
        <w:numPr>
          <w:ilvl w:val="3"/>
          <w:numId w:val="4"/>
        </w:numPr>
        <w:spacing w:before="240" w:line="240" w:lineRule="auto"/>
        <w:ind w:left="851" w:hanging="851"/>
        <w:contextualSpacing/>
        <w:jc w:val="both"/>
        <w:rPr>
          <w:rFonts w:ascii="Times New Roman" w:hAnsi="Times New Roman" w:cs="Times New Roman"/>
          <w:sz w:val="24"/>
          <w:szCs w:val="24"/>
        </w:rPr>
      </w:pPr>
      <w:r w:rsidRPr="00BD3D46">
        <w:rPr>
          <w:rFonts w:ascii="Times New Roman" w:hAnsi="Times New Roman" w:cs="Times New Roman"/>
          <w:sz w:val="24"/>
          <w:szCs w:val="24"/>
        </w:rPr>
        <w:t>projekti elluviimisel esinevatest probleemidest, mis võivad mõjutada tulemuse saavutamist</w:t>
      </w:r>
      <w:r w:rsidR="006028E3">
        <w:rPr>
          <w:rFonts w:ascii="Times New Roman" w:hAnsi="Times New Roman" w:cs="Times New Roman"/>
          <w:sz w:val="24"/>
          <w:szCs w:val="24"/>
        </w:rPr>
        <w:t>.</w:t>
      </w:r>
    </w:p>
    <w:p w14:paraId="6A27493B" w14:textId="77777777" w:rsidR="00BD3D46" w:rsidRPr="00BD3D46" w:rsidRDefault="00BD3D46" w:rsidP="00BD3D46">
      <w:pPr>
        <w:spacing w:line="240" w:lineRule="auto"/>
        <w:ind w:left="426"/>
        <w:contextualSpacing/>
        <w:rPr>
          <w:rFonts w:ascii="Times New Roman" w:hAnsi="Times New Roman" w:cs="Times New Roman"/>
          <w:sz w:val="24"/>
          <w:szCs w:val="24"/>
        </w:rPr>
      </w:pPr>
    </w:p>
    <w:p w14:paraId="00314CE8" w14:textId="77777777" w:rsidR="00BD3D46" w:rsidRPr="00BD3D46" w:rsidRDefault="00BD3D46" w:rsidP="000B08FA">
      <w:pPr>
        <w:keepNext/>
        <w:numPr>
          <w:ilvl w:val="0"/>
          <w:numId w:val="4"/>
        </w:numPr>
        <w:spacing w:before="240" w:after="60" w:line="240" w:lineRule="auto"/>
        <w:ind w:left="567" w:hanging="567"/>
        <w:contextualSpacing/>
        <w:outlineLvl w:val="0"/>
        <w:rPr>
          <w:rFonts w:ascii="Times New Roman" w:eastAsia="Times New Roman" w:hAnsi="Times New Roman" w:cs="Times New Roman"/>
          <w:b/>
          <w:bCs/>
          <w:color w:val="000000" w:themeColor="text1"/>
          <w:kern w:val="32"/>
          <w:sz w:val="24"/>
          <w:szCs w:val="24"/>
        </w:rPr>
      </w:pPr>
      <w:r w:rsidRPr="00BD3D46">
        <w:rPr>
          <w:rFonts w:ascii="Times New Roman" w:eastAsia="Times New Roman" w:hAnsi="Times New Roman" w:cs="Times New Roman"/>
          <w:b/>
          <w:bCs/>
          <w:color w:val="000000" w:themeColor="text1"/>
          <w:kern w:val="32"/>
          <w:sz w:val="24"/>
          <w:szCs w:val="24"/>
        </w:rPr>
        <w:t xml:space="preserve">Aruandlus </w:t>
      </w:r>
    </w:p>
    <w:p w14:paraId="7E60060B"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Elluviija esitab </w:t>
      </w:r>
      <w:proofErr w:type="spellStart"/>
      <w:r w:rsidRPr="00BD3D46">
        <w:rPr>
          <w:rFonts w:ascii="Times New Roman" w:hAnsi="Times New Roman" w:cs="Times New Roman"/>
          <w:sz w:val="24"/>
          <w:szCs w:val="24"/>
        </w:rPr>
        <w:t>SiMile</w:t>
      </w:r>
      <w:proofErr w:type="spellEnd"/>
      <w:r w:rsidRPr="00BD3D46">
        <w:rPr>
          <w:rFonts w:ascii="Times New Roman" w:hAnsi="Times New Roman" w:cs="Times New Roman"/>
          <w:sz w:val="24"/>
          <w:szCs w:val="24"/>
        </w:rPr>
        <w:t xml:space="preserve"> projekti tegevuste, tulemuste ja näitajate saavutamise edenemise vahearuande </w:t>
      </w:r>
      <w:proofErr w:type="spellStart"/>
      <w:r w:rsidRPr="00BD3D46">
        <w:rPr>
          <w:rFonts w:ascii="Times New Roman" w:hAnsi="Times New Roman" w:cs="Times New Roman"/>
          <w:sz w:val="24"/>
          <w:szCs w:val="24"/>
        </w:rPr>
        <w:t>SiMi</w:t>
      </w:r>
      <w:proofErr w:type="spellEnd"/>
      <w:r w:rsidRPr="00BD3D46">
        <w:rPr>
          <w:rFonts w:ascii="Times New Roman" w:hAnsi="Times New Roman" w:cs="Times New Roman"/>
          <w:sz w:val="24"/>
          <w:szCs w:val="24"/>
        </w:rPr>
        <w:t xml:space="preserve"> väljatöötatud vormil e-toetuste keskkonna kaudu üldjuhul iga aasta 15. jaanuariks ja 15. juuniks vastavalt 31. detsembri ja 31. mai seisuga projekti elluviimise algusajast arvates. Kui projekti alguse ja esimese vahearuande esitamise tähtpäeva vahe on vähem kui neli kuud, esitatakse vahearuanne järgmiseks tähtpäevaks.</w:t>
      </w:r>
    </w:p>
    <w:p w14:paraId="44D4C2D1" w14:textId="77777777" w:rsidR="00BD3D46" w:rsidRPr="00BD3D46" w:rsidRDefault="00BD3D46" w:rsidP="00BD3D46">
      <w:pPr>
        <w:spacing w:line="240" w:lineRule="auto"/>
        <w:ind w:left="567"/>
        <w:contextualSpacing/>
        <w:jc w:val="both"/>
        <w:rPr>
          <w:rFonts w:ascii="Times New Roman" w:hAnsi="Times New Roman" w:cs="Times New Roman"/>
          <w:sz w:val="24"/>
          <w:szCs w:val="24"/>
        </w:rPr>
      </w:pPr>
    </w:p>
    <w:p w14:paraId="3142A6AA" w14:textId="482F5A4A"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Elluviija esitab </w:t>
      </w:r>
      <w:proofErr w:type="spellStart"/>
      <w:r w:rsidRPr="00BD3D46">
        <w:rPr>
          <w:rFonts w:ascii="Times New Roman" w:hAnsi="Times New Roman" w:cs="Times New Roman"/>
          <w:sz w:val="24"/>
          <w:szCs w:val="24"/>
        </w:rPr>
        <w:t>SiMile</w:t>
      </w:r>
      <w:proofErr w:type="spellEnd"/>
      <w:r w:rsidRPr="00BD3D46">
        <w:rPr>
          <w:rFonts w:ascii="Times New Roman" w:hAnsi="Times New Roman" w:cs="Times New Roman"/>
          <w:sz w:val="24"/>
          <w:szCs w:val="24"/>
        </w:rPr>
        <w:t xml:space="preserve"> projekti tegevuste, tulemuste ja näitajate saavutamise edenemise lõpparuande e-toetuste keskkonna kaudu 45 kalendripäeva jooksul alates projekti abikõlblikkuse perioodi lõppkuupäevast. </w:t>
      </w:r>
      <w:ins w:id="83" w:author="Aivi Kuivonen" w:date="2025-10-02T16:15:00Z">
        <w:r w:rsidR="00E55BCD">
          <w:rPr>
            <w:rFonts w:ascii="Times New Roman" w:hAnsi="Times New Roman" w:cs="Times New Roman"/>
            <w:sz w:val="24"/>
            <w:szCs w:val="24"/>
          </w:rPr>
          <w:t xml:space="preserve">Projektide kohta, mis lõppevad 31.12.2029, tuleb esitada lõpparuanne hiljemalt 30 kalendripäeva jooksul pärast projekti lõppu. </w:t>
        </w:r>
      </w:ins>
      <w:r w:rsidRPr="00BD3D46">
        <w:rPr>
          <w:rFonts w:ascii="Times New Roman" w:hAnsi="Times New Roman" w:cs="Times New Roman"/>
          <w:sz w:val="24"/>
          <w:szCs w:val="24"/>
        </w:rPr>
        <w:t>Kui projekti tegevused lõppevad enne abikõlblikkuse perioodi lõppu, tuleb lõpparuanne esitada 45 kalendripäeva jooksul tegevuste lõppemisest arvates.</w:t>
      </w:r>
      <w:ins w:id="84" w:author="Aivi Kuivonen" w:date="2025-10-02T16:16:00Z">
        <w:r w:rsidR="00E55BCD" w:rsidRPr="00E55BCD">
          <w:rPr>
            <w:rFonts w:ascii="Times New Roman" w:hAnsi="Times New Roman" w:cs="Times New Roman"/>
            <w:i/>
            <w:iCs/>
            <w:sz w:val="24"/>
            <w:szCs w:val="24"/>
          </w:rPr>
          <w:t xml:space="preserve"> </w:t>
        </w:r>
        <w:r w:rsidR="00E55BCD" w:rsidRPr="00D96122">
          <w:rPr>
            <w:rFonts w:ascii="Times New Roman" w:hAnsi="Times New Roman" w:cs="Times New Roman"/>
            <w:i/>
            <w:iCs/>
            <w:sz w:val="24"/>
            <w:szCs w:val="24"/>
          </w:rPr>
          <w:t>(muudetud siseministri … kk nr …)</w:t>
        </w:r>
      </w:ins>
    </w:p>
    <w:p w14:paraId="6500A052"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64135E73"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Juhul, kui vahearuande ja lõpparuande esitamise tähtaja vahe on vähem kui kuus kuud, esitatakse ainult lõpparuanne.</w:t>
      </w:r>
    </w:p>
    <w:p w14:paraId="561B5ADC"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72799823" w14:textId="04D15463"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Projekti vahe- ja lõpparuandes (edaspidi projekti aruanne) kajastatakse info vastavalt e-toetuste keskkonna aruande andmeväljades nõutule.</w:t>
      </w:r>
      <w:r w:rsidR="00346BB0">
        <w:rPr>
          <w:rFonts w:ascii="Times New Roman" w:hAnsi="Times New Roman" w:cs="Times New Roman"/>
          <w:sz w:val="24"/>
          <w:szCs w:val="24"/>
        </w:rPr>
        <w:t xml:space="preserve"> </w:t>
      </w:r>
      <w:r w:rsidR="00346BB0" w:rsidRPr="00F91227">
        <w:rPr>
          <w:rFonts w:ascii="Times New Roman" w:hAnsi="Times New Roman" w:cs="Times New Roman"/>
          <w:sz w:val="24"/>
          <w:szCs w:val="24"/>
        </w:rPr>
        <w:t>Lõpparuandes kirjeldab projekti elluviija „Eesti 2035“ aluspõhimõtete ja sihtidega seotud horisontaalsete põhimõtete edendamiseks ellu viidud tegevusi ja tegevuste tulemusi.</w:t>
      </w:r>
      <w:r w:rsidR="00D207DD">
        <w:rPr>
          <w:rFonts w:ascii="Times New Roman" w:hAnsi="Times New Roman" w:cs="Times New Roman"/>
          <w:sz w:val="24"/>
          <w:szCs w:val="24"/>
        </w:rPr>
        <w:t xml:space="preserve"> </w:t>
      </w:r>
      <w:r w:rsidR="00D207DD" w:rsidRPr="00D207DD">
        <w:rPr>
          <w:rFonts w:ascii="Times New Roman" w:hAnsi="Times New Roman" w:cs="Times New Roman"/>
          <w:i/>
          <w:iCs/>
          <w:sz w:val="24"/>
          <w:szCs w:val="24"/>
        </w:rPr>
        <w:t>(muudetud siseministri 07.11.2023 kk nr 1-3/132)</w:t>
      </w:r>
    </w:p>
    <w:p w14:paraId="3DCE7E56"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35D17A64"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Kui keskkonna töös esineb tehniline viga, mis takistab projekti aruande tähtaegset esitamist, loetakse projekti aruande esitamise tähtajaks järgmine tööpäev peale vea kõrvaldamist.</w:t>
      </w:r>
    </w:p>
    <w:p w14:paraId="40511D4E"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02DDFE0D"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lastRenderedPageBreak/>
        <w:t>SiM kontrollib üldjuhul 15 tööpäeva jooksul projekti aruande laekumisest, kas aruanne on nõuetekohaselt täidetud ja annab ülevaate tehtud tegevustest.</w:t>
      </w:r>
    </w:p>
    <w:p w14:paraId="1967DB7E"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405C2F0B"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Kui projekti aruandes puudusi ei esine, kinnitab SiM projekti aruande.</w:t>
      </w:r>
    </w:p>
    <w:p w14:paraId="2B85814E"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3BBE4BAD" w14:textId="7DC6DAEE"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Projekti aruandes puuduste esinemise korral annab SiM elluviijale </w:t>
      </w:r>
      <w:ins w:id="85" w:author="Aivi Kuivonen" w:date="2025-10-02T16:16:00Z">
        <w:r w:rsidR="00E55BCD">
          <w:rPr>
            <w:rFonts w:ascii="Times New Roman" w:hAnsi="Times New Roman" w:cs="Times New Roman"/>
            <w:sz w:val="24"/>
            <w:szCs w:val="24"/>
          </w:rPr>
          <w:t xml:space="preserve">maksimaalselt </w:t>
        </w:r>
      </w:ins>
      <w:del w:id="86" w:author="Aivi Kuivonen" w:date="2025-10-02T16:16:00Z">
        <w:r w:rsidRPr="00BD3D46" w:rsidDel="00E55BCD">
          <w:rPr>
            <w:rFonts w:ascii="Times New Roman" w:hAnsi="Times New Roman" w:cs="Times New Roman"/>
            <w:sz w:val="24"/>
            <w:szCs w:val="24"/>
          </w:rPr>
          <w:delText xml:space="preserve">vähemalt </w:delText>
        </w:r>
      </w:del>
      <w:r w:rsidRPr="00BD3D46">
        <w:rPr>
          <w:rFonts w:ascii="Times New Roman" w:hAnsi="Times New Roman" w:cs="Times New Roman"/>
          <w:sz w:val="24"/>
          <w:szCs w:val="24"/>
        </w:rPr>
        <w:t>kümme tööpäeva puuduste kõrvaldamiseks ning SiM kinnitab projekti aruande kümne tööpäeva jooksul peale puuduste kõrvaldamist.</w:t>
      </w:r>
      <w:ins w:id="87" w:author="Aivi Kuivonen" w:date="2025-10-02T16:16:00Z">
        <w:r w:rsidR="00E55BCD" w:rsidRPr="00E55BCD">
          <w:rPr>
            <w:rFonts w:ascii="Times New Roman" w:hAnsi="Times New Roman" w:cs="Times New Roman"/>
            <w:i/>
            <w:iCs/>
            <w:sz w:val="24"/>
            <w:szCs w:val="24"/>
          </w:rPr>
          <w:t xml:space="preserve"> </w:t>
        </w:r>
        <w:r w:rsidR="00E55BCD" w:rsidRPr="00D96122">
          <w:rPr>
            <w:rFonts w:ascii="Times New Roman" w:hAnsi="Times New Roman" w:cs="Times New Roman"/>
            <w:i/>
            <w:iCs/>
            <w:sz w:val="24"/>
            <w:szCs w:val="24"/>
          </w:rPr>
          <w:t>(muudetud siseministri … kk nr …)</w:t>
        </w:r>
      </w:ins>
    </w:p>
    <w:p w14:paraId="0E6A0A7C"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1520FA56" w14:textId="77777777" w:rsidR="00BD3D46" w:rsidRPr="00BD3D46" w:rsidRDefault="00BD3D46" w:rsidP="00BD3D46">
      <w:pPr>
        <w:numPr>
          <w:ilvl w:val="1"/>
          <w:numId w:val="4"/>
        </w:numPr>
        <w:spacing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Projektide puhul, mis sisaldavad koolitusi, mis toimuvad vähem kui kolm kuud enne projekti lõppu, esitab elluviija e-toetuste keskkonnas </w:t>
      </w:r>
      <w:proofErr w:type="spellStart"/>
      <w:r w:rsidRPr="00BD3D46">
        <w:rPr>
          <w:rFonts w:ascii="Times New Roman" w:hAnsi="Times New Roman" w:cs="Times New Roman"/>
          <w:sz w:val="24"/>
          <w:szCs w:val="24"/>
        </w:rPr>
        <w:t>järelaruande</w:t>
      </w:r>
      <w:proofErr w:type="spellEnd"/>
      <w:r w:rsidRPr="00BD3D46">
        <w:rPr>
          <w:rFonts w:ascii="Times New Roman" w:hAnsi="Times New Roman" w:cs="Times New Roman"/>
          <w:sz w:val="24"/>
          <w:szCs w:val="24"/>
        </w:rPr>
        <w:t>.</w:t>
      </w:r>
    </w:p>
    <w:p w14:paraId="2D306D11"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35D4E504"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proofErr w:type="spellStart"/>
      <w:r w:rsidRPr="00BD3D46">
        <w:rPr>
          <w:rFonts w:ascii="Times New Roman" w:hAnsi="Times New Roman" w:cs="Times New Roman"/>
          <w:sz w:val="24"/>
          <w:szCs w:val="24"/>
        </w:rPr>
        <w:t>SiMil</w:t>
      </w:r>
      <w:proofErr w:type="spellEnd"/>
      <w:r w:rsidRPr="00BD3D46">
        <w:rPr>
          <w:rFonts w:ascii="Times New Roman" w:hAnsi="Times New Roman" w:cs="Times New Roman"/>
          <w:sz w:val="24"/>
          <w:szCs w:val="24"/>
        </w:rPr>
        <w:t xml:space="preserve"> on õigus küsida tegevuse elluviijalt lisainfot projekti tegevuse käigu ja tulemuste kohta.</w:t>
      </w:r>
    </w:p>
    <w:p w14:paraId="43629B00" w14:textId="77777777" w:rsidR="00BD3D46" w:rsidRPr="00BD3D46" w:rsidRDefault="00BD3D46" w:rsidP="00BD3D46">
      <w:pPr>
        <w:spacing w:after="0" w:line="240" w:lineRule="auto"/>
        <w:ind w:left="0"/>
        <w:jc w:val="both"/>
        <w:rPr>
          <w:rFonts w:ascii="Times New Roman" w:hAnsi="Times New Roman" w:cs="Times New Roman"/>
          <w:sz w:val="24"/>
          <w:szCs w:val="24"/>
        </w:rPr>
      </w:pPr>
    </w:p>
    <w:p w14:paraId="38E132F5" w14:textId="77777777" w:rsidR="00BD3D46" w:rsidRPr="00BD3D46" w:rsidRDefault="00BD3D46" w:rsidP="00BD3D46">
      <w:pPr>
        <w:numPr>
          <w:ilvl w:val="0"/>
          <w:numId w:val="4"/>
        </w:numPr>
        <w:spacing w:after="0" w:line="240" w:lineRule="auto"/>
        <w:ind w:left="567" w:hanging="567"/>
        <w:contextualSpacing/>
        <w:jc w:val="both"/>
        <w:rPr>
          <w:rFonts w:ascii="Times New Roman" w:eastAsia="Times New Roman" w:hAnsi="Times New Roman" w:cs="Times New Roman"/>
          <w:b/>
          <w:bCs/>
          <w:iCs/>
          <w:color w:val="000000" w:themeColor="text1"/>
          <w:sz w:val="24"/>
          <w:szCs w:val="24"/>
        </w:rPr>
      </w:pPr>
      <w:bookmarkStart w:id="88" w:name="_Toc390093275"/>
      <w:proofErr w:type="spellStart"/>
      <w:r w:rsidRPr="00BD3D46">
        <w:rPr>
          <w:rFonts w:ascii="Times New Roman" w:eastAsia="Times New Roman" w:hAnsi="Times New Roman" w:cs="Times New Roman"/>
          <w:b/>
          <w:bCs/>
          <w:iCs/>
          <w:color w:val="000000" w:themeColor="text1"/>
          <w:sz w:val="24"/>
          <w:szCs w:val="24"/>
        </w:rPr>
        <w:t>TATi</w:t>
      </w:r>
      <w:proofErr w:type="spellEnd"/>
      <w:r w:rsidRPr="00BD3D46">
        <w:rPr>
          <w:rFonts w:ascii="Times New Roman" w:eastAsia="Times New Roman" w:hAnsi="Times New Roman" w:cs="Times New Roman"/>
          <w:b/>
          <w:bCs/>
          <w:iCs/>
          <w:color w:val="000000" w:themeColor="text1"/>
          <w:sz w:val="24"/>
          <w:szCs w:val="24"/>
        </w:rPr>
        <w:t xml:space="preserve"> muutmine</w:t>
      </w:r>
    </w:p>
    <w:p w14:paraId="326CA052"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proofErr w:type="spellStart"/>
      <w:r w:rsidRPr="00BD3D46">
        <w:rPr>
          <w:rFonts w:ascii="Times New Roman" w:hAnsi="Times New Roman" w:cs="Times New Roman"/>
          <w:sz w:val="24"/>
          <w:szCs w:val="24"/>
        </w:rPr>
        <w:t>SiMil</w:t>
      </w:r>
      <w:proofErr w:type="spellEnd"/>
      <w:r w:rsidRPr="00BD3D46">
        <w:rPr>
          <w:rFonts w:ascii="Times New Roman" w:hAnsi="Times New Roman" w:cs="Times New Roman"/>
          <w:sz w:val="24"/>
          <w:szCs w:val="24"/>
        </w:rPr>
        <w:t xml:space="preserve"> on õigus muuta toetuse andmise tingimuste käskkirja enda või elluviija algatusel.</w:t>
      </w:r>
    </w:p>
    <w:p w14:paraId="0C4F2FED" w14:textId="77777777" w:rsidR="00BD3D46" w:rsidRPr="00BD3D46" w:rsidRDefault="00BD3D46" w:rsidP="00BD3D46">
      <w:pPr>
        <w:spacing w:after="0" w:line="240" w:lineRule="auto"/>
        <w:ind w:left="567"/>
        <w:contextualSpacing/>
        <w:jc w:val="both"/>
        <w:rPr>
          <w:rFonts w:ascii="Times New Roman" w:hAnsi="Times New Roman" w:cs="Times New Roman"/>
          <w:sz w:val="24"/>
          <w:szCs w:val="24"/>
        </w:rPr>
      </w:pPr>
    </w:p>
    <w:p w14:paraId="54EE4B2C"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Kui ilmneb vajadus projekti tegevusi, tulemusi, eelarvet, näitajaid abikõlblikkuse perioodi muuta, esitab elluviija </w:t>
      </w:r>
      <w:proofErr w:type="spellStart"/>
      <w:r w:rsidRPr="00BD3D46">
        <w:rPr>
          <w:rFonts w:ascii="Times New Roman" w:hAnsi="Times New Roman" w:cs="Times New Roman"/>
          <w:sz w:val="24"/>
          <w:szCs w:val="24"/>
        </w:rPr>
        <w:t>SiMile</w:t>
      </w:r>
      <w:proofErr w:type="spellEnd"/>
      <w:r w:rsidRPr="00BD3D46">
        <w:rPr>
          <w:rFonts w:ascii="Times New Roman" w:hAnsi="Times New Roman" w:cs="Times New Roman"/>
          <w:sz w:val="24"/>
          <w:szCs w:val="24"/>
        </w:rPr>
        <w:t xml:space="preserve"> põhjendatud taotluse (edaspidi </w:t>
      </w:r>
      <w:proofErr w:type="spellStart"/>
      <w:r w:rsidRPr="00BD3D46">
        <w:rPr>
          <w:rFonts w:ascii="Times New Roman" w:hAnsi="Times New Roman" w:cs="Times New Roman"/>
          <w:i/>
          <w:iCs/>
          <w:sz w:val="24"/>
          <w:szCs w:val="24"/>
        </w:rPr>
        <w:t>TATi</w:t>
      </w:r>
      <w:proofErr w:type="spellEnd"/>
      <w:r w:rsidRPr="00BD3D46">
        <w:rPr>
          <w:rFonts w:ascii="Times New Roman" w:hAnsi="Times New Roman" w:cs="Times New Roman"/>
          <w:i/>
          <w:iCs/>
          <w:sz w:val="24"/>
          <w:szCs w:val="24"/>
        </w:rPr>
        <w:t xml:space="preserve"> muutmise taotlus</w:t>
      </w:r>
      <w:r w:rsidRPr="00BD3D46">
        <w:rPr>
          <w:rFonts w:ascii="Times New Roman" w:hAnsi="Times New Roman" w:cs="Times New Roman"/>
          <w:sz w:val="24"/>
          <w:szCs w:val="24"/>
        </w:rPr>
        <w:t>).</w:t>
      </w:r>
    </w:p>
    <w:p w14:paraId="54C6BA0A"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66DBF06A"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SiM vaatab </w:t>
      </w: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muutmise taotluse läbi 25 tööpäeva jooksul alates selle kättesaamisest ja annab hinnangu </w:t>
      </w: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muutmise taotluse kohta.</w:t>
      </w:r>
    </w:p>
    <w:p w14:paraId="1EA30A19"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6FC710A9"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Puuduste esinemise korral annab SiM elluviijale tähtaja puuduste kõrvaldamiseks. </w:t>
      </w: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muutmise taotluse menetlemise tähtaega võib pikendada puuduste kõrvaldamiseks ettenähtud tähtaja võrra.</w:t>
      </w:r>
    </w:p>
    <w:p w14:paraId="42D70A59"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4EB4C1FC"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Elluviijal on võimalik </w:t>
      </w: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muutmist taotleda üks kord kuue kuu jooksul. </w:t>
      </w:r>
      <w:proofErr w:type="spellStart"/>
      <w:r w:rsidRPr="00BD3D46">
        <w:rPr>
          <w:rFonts w:ascii="Times New Roman" w:hAnsi="Times New Roman" w:cs="Times New Roman"/>
          <w:sz w:val="24"/>
          <w:szCs w:val="24"/>
        </w:rPr>
        <w:t>SiMi</w:t>
      </w:r>
      <w:proofErr w:type="spellEnd"/>
      <w:r w:rsidRPr="00BD3D46">
        <w:rPr>
          <w:rFonts w:ascii="Times New Roman" w:hAnsi="Times New Roman" w:cs="Times New Roman"/>
          <w:sz w:val="24"/>
          <w:szCs w:val="24"/>
        </w:rPr>
        <w:t xml:space="preserve"> eelneval nõusolekul on TAT muutmist taotleda sagedamini. </w:t>
      </w:r>
    </w:p>
    <w:p w14:paraId="0782CF98"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4062B50A"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 xml:space="preserve">SiM võib </w:t>
      </w: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muuta, kui selgub, et muudatuste tegemine on vajalik </w:t>
      </w: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edukaks elluviimiseks või elluviijal ei ole toetuse kasutamist ettenähtud tingimustel võimalik jätkata. SiM teavitab sellest elluviijat mõistliku aja jooksul.</w:t>
      </w:r>
    </w:p>
    <w:p w14:paraId="25C80AAA"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064DE0EC"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proofErr w:type="spellStart"/>
      <w:r w:rsidRPr="00BD3D46">
        <w:rPr>
          <w:rFonts w:ascii="Times New Roman" w:hAnsi="Times New Roman" w:cs="Times New Roman"/>
          <w:sz w:val="24"/>
          <w:szCs w:val="24"/>
        </w:rPr>
        <w:t>SiMil</w:t>
      </w:r>
      <w:proofErr w:type="spellEnd"/>
      <w:r w:rsidRPr="00BD3D46">
        <w:rPr>
          <w:rFonts w:ascii="Times New Roman" w:hAnsi="Times New Roman" w:cs="Times New Roman"/>
          <w:sz w:val="24"/>
          <w:szCs w:val="24"/>
        </w:rPr>
        <w:t xml:space="preserve"> on õigus toetust suurendada ja vähendada. Toetuse summat võib suurendada ühendmääruse § 13 lõikes 1 toodud tingimuste kohaselt.</w:t>
      </w:r>
    </w:p>
    <w:p w14:paraId="74BA63F2" w14:textId="77777777" w:rsidR="00BD3D46" w:rsidRPr="00BD3D46" w:rsidRDefault="00BD3D46" w:rsidP="00BD3D46">
      <w:pPr>
        <w:spacing w:line="240" w:lineRule="auto"/>
        <w:ind w:left="720"/>
        <w:contextualSpacing/>
        <w:rPr>
          <w:rFonts w:ascii="Times New Roman" w:hAnsi="Times New Roman" w:cs="Times New Roman"/>
          <w:sz w:val="24"/>
          <w:szCs w:val="24"/>
        </w:rPr>
      </w:pPr>
    </w:p>
    <w:p w14:paraId="2D992D2E"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proofErr w:type="spellStart"/>
      <w:r w:rsidRPr="00BD3D46">
        <w:rPr>
          <w:rFonts w:ascii="Times New Roman" w:hAnsi="Times New Roman" w:cs="Times New Roman"/>
          <w:sz w:val="24"/>
          <w:szCs w:val="24"/>
        </w:rPr>
        <w:t>TATi</w:t>
      </w:r>
      <w:proofErr w:type="spellEnd"/>
      <w:r w:rsidRPr="00BD3D46">
        <w:rPr>
          <w:rFonts w:ascii="Times New Roman" w:hAnsi="Times New Roman" w:cs="Times New Roman"/>
          <w:sz w:val="24"/>
          <w:szCs w:val="24"/>
        </w:rPr>
        <w:t xml:space="preserve"> muutmise eelnõu kooskõlastatakse vastavalt ühendmääruse §-le 48.</w:t>
      </w:r>
    </w:p>
    <w:p w14:paraId="686717B3" w14:textId="77777777" w:rsidR="00BD3D46" w:rsidRPr="00BD3D46" w:rsidRDefault="00BD3D46" w:rsidP="00BD3D46">
      <w:pPr>
        <w:spacing w:after="0" w:line="240" w:lineRule="auto"/>
        <w:ind w:left="0"/>
        <w:jc w:val="both"/>
        <w:rPr>
          <w:rFonts w:ascii="Times New Roman" w:eastAsia="Times New Roman" w:hAnsi="Times New Roman" w:cs="Times New Roman"/>
          <w:b/>
          <w:bCs/>
          <w:i/>
          <w:color w:val="000000" w:themeColor="text1"/>
          <w:sz w:val="24"/>
          <w:szCs w:val="24"/>
        </w:rPr>
      </w:pPr>
    </w:p>
    <w:p w14:paraId="56050DA3" w14:textId="77777777" w:rsidR="00BD3D46" w:rsidRPr="00BD3D46" w:rsidRDefault="00BD3D46" w:rsidP="00BD3D46">
      <w:pPr>
        <w:numPr>
          <w:ilvl w:val="0"/>
          <w:numId w:val="4"/>
        </w:numPr>
        <w:spacing w:after="0" w:line="240" w:lineRule="auto"/>
        <w:ind w:left="567" w:hanging="567"/>
        <w:contextualSpacing/>
        <w:jc w:val="both"/>
        <w:rPr>
          <w:rFonts w:ascii="Times New Roman" w:hAnsi="Times New Roman" w:cs="Times New Roman"/>
          <w:b/>
          <w:bCs/>
          <w:sz w:val="24"/>
          <w:szCs w:val="24"/>
        </w:rPr>
      </w:pPr>
      <w:r w:rsidRPr="00BD3D46">
        <w:rPr>
          <w:rFonts w:ascii="Times New Roman" w:hAnsi="Times New Roman" w:cs="Times New Roman"/>
          <w:b/>
          <w:bCs/>
          <w:sz w:val="24"/>
          <w:szCs w:val="24"/>
        </w:rPr>
        <w:t xml:space="preserve">Finantskorrektsiooni </w:t>
      </w:r>
      <w:bookmarkEnd w:id="88"/>
      <w:r w:rsidRPr="00BD3D46">
        <w:rPr>
          <w:rFonts w:ascii="Times New Roman" w:hAnsi="Times New Roman" w:cs="Times New Roman"/>
          <w:b/>
          <w:bCs/>
          <w:sz w:val="24"/>
          <w:szCs w:val="24"/>
        </w:rPr>
        <w:t xml:space="preserve">tegemise alused ja kord </w:t>
      </w:r>
    </w:p>
    <w:p w14:paraId="1AE8F75D"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hAnsi="Times New Roman" w:cs="Times New Roman"/>
          <w:sz w:val="24"/>
          <w:szCs w:val="24"/>
        </w:rPr>
        <w:t>Finantskorrektsioone teeb SiM vastavalt ühendmääruse §-dele 34–37.</w:t>
      </w:r>
    </w:p>
    <w:p w14:paraId="766679C2" w14:textId="77777777" w:rsidR="00BD3D46" w:rsidRPr="00BD3D46" w:rsidRDefault="00BD3D46" w:rsidP="00BD3D46">
      <w:pPr>
        <w:spacing w:after="0" w:line="240" w:lineRule="auto"/>
        <w:ind w:left="567"/>
        <w:contextualSpacing/>
        <w:jc w:val="both"/>
        <w:rPr>
          <w:rFonts w:ascii="Times New Roman" w:hAnsi="Times New Roman" w:cs="Times New Roman"/>
          <w:sz w:val="24"/>
          <w:szCs w:val="24"/>
        </w:rPr>
      </w:pPr>
    </w:p>
    <w:p w14:paraId="5459F28C" w14:textId="77777777" w:rsidR="00BD3D46" w:rsidRPr="00BD3D46" w:rsidRDefault="00BD3D46" w:rsidP="00BD3D46">
      <w:pPr>
        <w:numPr>
          <w:ilvl w:val="1"/>
          <w:numId w:val="4"/>
        </w:numPr>
        <w:spacing w:after="0" w:line="240" w:lineRule="auto"/>
        <w:ind w:left="567" w:hanging="567"/>
        <w:contextualSpacing/>
        <w:jc w:val="both"/>
        <w:rPr>
          <w:rFonts w:ascii="Times New Roman" w:hAnsi="Times New Roman" w:cs="Times New Roman"/>
          <w:sz w:val="24"/>
          <w:szCs w:val="24"/>
        </w:rPr>
      </w:pPr>
      <w:r w:rsidRPr="00BD3D46">
        <w:rPr>
          <w:rFonts w:ascii="Times New Roman" w:eastAsia="Times New Roman" w:hAnsi="Times New Roman" w:cs="Times New Roman"/>
          <w:iCs/>
          <w:color w:val="000000" w:themeColor="text1"/>
          <w:sz w:val="24"/>
          <w:szCs w:val="24"/>
        </w:rPr>
        <w:t xml:space="preserve">Kui abikõlbmatud kulud jäävad elluviija enda tasuda vastavalt ühendmääruse § 37 lõikele 4, väheneb projekti eelarve finantskorrektsiooni võrra. </w:t>
      </w:r>
    </w:p>
    <w:p w14:paraId="19BAD46E" w14:textId="77777777" w:rsidR="00BD3D46" w:rsidRPr="00BD3D46" w:rsidRDefault="00BD3D46" w:rsidP="00BD3D46">
      <w:pPr>
        <w:spacing w:after="0" w:line="240" w:lineRule="auto"/>
        <w:ind w:left="480"/>
        <w:contextualSpacing/>
        <w:jc w:val="both"/>
        <w:rPr>
          <w:rFonts w:ascii="Times New Roman" w:hAnsi="Times New Roman" w:cs="Times New Roman"/>
          <w:sz w:val="24"/>
          <w:szCs w:val="24"/>
        </w:rPr>
      </w:pPr>
    </w:p>
    <w:p w14:paraId="2F744532" w14:textId="77777777" w:rsidR="00BD3D46" w:rsidRPr="00BD3D46" w:rsidRDefault="00BD3D46" w:rsidP="00BD3D46">
      <w:pPr>
        <w:numPr>
          <w:ilvl w:val="0"/>
          <w:numId w:val="4"/>
        </w:numPr>
        <w:spacing w:after="0" w:line="240" w:lineRule="auto"/>
        <w:ind w:left="567" w:hanging="567"/>
        <w:contextualSpacing/>
        <w:jc w:val="both"/>
        <w:rPr>
          <w:rFonts w:ascii="Times New Roman" w:hAnsi="Times New Roman" w:cs="Times New Roman"/>
          <w:b/>
          <w:bCs/>
          <w:sz w:val="24"/>
          <w:szCs w:val="24"/>
        </w:rPr>
      </w:pPr>
      <w:r w:rsidRPr="00BD3D46">
        <w:rPr>
          <w:rFonts w:ascii="Times New Roman" w:hAnsi="Times New Roman" w:cs="Times New Roman"/>
          <w:b/>
          <w:bCs/>
          <w:sz w:val="24"/>
          <w:szCs w:val="24"/>
        </w:rPr>
        <w:t>Vaiete lahendamine</w:t>
      </w:r>
    </w:p>
    <w:p w14:paraId="1A8F62B6" w14:textId="77777777" w:rsidR="00BD3D46" w:rsidRPr="00BD3D46" w:rsidRDefault="00BD3D46" w:rsidP="00346C3C">
      <w:pPr>
        <w:spacing w:after="0" w:line="240" w:lineRule="auto"/>
        <w:ind w:left="567"/>
        <w:jc w:val="both"/>
        <w:rPr>
          <w:rFonts w:ascii="Times New Roman" w:hAnsi="Times New Roman" w:cs="Times New Roman"/>
          <w:sz w:val="24"/>
          <w:szCs w:val="24"/>
        </w:rPr>
      </w:pPr>
      <w:r w:rsidRPr="00BD3D46">
        <w:rPr>
          <w:rFonts w:ascii="Times New Roman" w:hAnsi="Times New Roman" w:cs="Times New Roman"/>
          <w:sz w:val="24"/>
          <w:szCs w:val="24"/>
        </w:rPr>
        <w:t xml:space="preserve">SiM otsuse või toimingu vaide/vaidluse menetleja on SiM, määrates vaide/vaidluse lahendajaks teenistuja, kes ei ole vaidlusaluses küsimuses otsuseid või toiminguid teinud või nende tegemist nõustanud. Vaide esitamisele ja menetlemisele kohalduvad </w:t>
      </w:r>
      <w:r w:rsidRPr="00BD3D46">
        <w:rPr>
          <w:rFonts w:ascii="Times New Roman" w:hAnsi="Times New Roman" w:cs="Times New Roman"/>
          <w:sz w:val="24"/>
          <w:szCs w:val="24"/>
        </w:rPr>
        <w:lastRenderedPageBreak/>
        <w:t>ÜSS2021_2027 §</w:t>
      </w:r>
      <w:bookmarkStart w:id="89" w:name="_Hlk121749320"/>
      <w:r w:rsidRPr="00BD3D46">
        <w:rPr>
          <w:rFonts w:ascii="Times New Roman" w:hAnsi="Times New Roman" w:cs="Times New Roman"/>
          <w:sz w:val="24"/>
          <w:szCs w:val="24"/>
        </w:rPr>
        <w:t> </w:t>
      </w:r>
      <w:bookmarkEnd w:id="89"/>
      <w:r w:rsidRPr="00BD3D46">
        <w:rPr>
          <w:rFonts w:ascii="Times New Roman" w:hAnsi="Times New Roman" w:cs="Times New Roman"/>
          <w:sz w:val="24"/>
          <w:szCs w:val="24"/>
        </w:rPr>
        <w:t>60 nimetatud erisused haldusmenetluse seaduses sätestatud vaide esitamise regulatsioonile. Vaidlused riigiasutuste, sh valitsusasutuste vahel lahendatakse Vabariigi Valitsuse seaduses sätestatud korras.</w:t>
      </w:r>
    </w:p>
    <w:p w14:paraId="09CAA7E7" w14:textId="77777777" w:rsidR="00BD3D46" w:rsidRDefault="00BD3D46" w:rsidP="00BD3D46">
      <w:pPr>
        <w:spacing w:after="0" w:line="240" w:lineRule="auto"/>
        <w:ind w:left="0"/>
        <w:jc w:val="both"/>
        <w:rPr>
          <w:rFonts w:ascii="Times New Roman" w:hAnsi="Times New Roman" w:cs="Times New Roman"/>
          <w:sz w:val="24"/>
          <w:szCs w:val="24"/>
        </w:rPr>
      </w:pPr>
    </w:p>
    <w:p w14:paraId="467EF7B1" w14:textId="77777777" w:rsidR="00761253" w:rsidRDefault="00761253" w:rsidP="00BD3D46">
      <w:pPr>
        <w:spacing w:after="0" w:line="240" w:lineRule="auto"/>
        <w:ind w:left="0"/>
        <w:jc w:val="both"/>
        <w:rPr>
          <w:rFonts w:ascii="Times New Roman" w:hAnsi="Times New Roman" w:cs="Times New Roman"/>
          <w:sz w:val="24"/>
          <w:szCs w:val="24"/>
        </w:rPr>
      </w:pPr>
    </w:p>
    <w:p w14:paraId="03BC514F" w14:textId="77777777" w:rsidR="00761253" w:rsidRPr="00BD3D46" w:rsidRDefault="00761253" w:rsidP="00BD3D46">
      <w:pPr>
        <w:spacing w:after="0" w:line="240" w:lineRule="auto"/>
        <w:ind w:left="0"/>
        <w:jc w:val="both"/>
        <w:rPr>
          <w:rFonts w:ascii="Times New Roman" w:hAnsi="Times New Roman" w:cs="Times New Roman"/>
          <w:sz w:val="24"/>
          <w:szCs w:val="24"/>
        </w:rPr>
      </w:pPr>
    </w:p>
    <w:p w14:paraId="3E97FCD8" w14:textId="77777777" w:rsidR="00BD3D46" w:rsidRPr="00BD3D46" w:rsidRDefault="00BD3D46" w:rsidP="00BD3D46">
      <w:pPr>
        <w:numPr>
          <w:ilvl w:val="0"/>
          <w:numId w:val="4"/>
        </w:numPr>
        <w:spacing w:after="0" w:line="240" w:lineRule="auto"/>
        <w:ind w:left="567" w:hanging="567"/>
        <w:contextualSpacing/>
        <w:jc w:val="both"/>
        <w:rPr>
          <w:rFonts w:ascii="Times New Roman" w:hAnsi="Times New Roman" w:cs="Times New Roman"/>
          <w:b/>
          <w:bCs/>
          <w:sz w:val="24"/>
          <w:szCs w:val="24"/>
        </w:rPr>
      </w:pPr>
      <w:r w:rsidRPr="00BD3D46">
        <w:rPr>
          <w:rFonts w:ascii="Times New Roman" w:hAnsi="Times New Roman" w:cs="Times New Roman"/>
          <w:b/>
          <w:bCs/>
          <w:sz w:val="24"/>
          <w:szCs w:val="24"/>
        </w:rPr>
        <w:t>Rakendussätted</w:t>
      </w:r>
    </w:p>
    <w:p w14:paraId="5D0F0575" w14:textId="381A85E9" w:rsidR="00AF5F00" w:rsidRDefault="00BD3D46" w:rsidP="00346C3C">
      <w:pPr>
        <w:spacing w:after="0" w:line="240" w:lineRule="auto"/>
        <w:ind w:left="567"/>
        <w:jc w:val="both"/>
        <w:rPr>
          <w:rFonts w:ascii="Times New Roman" w:hAnsi="Times New Roman" w:cs="Times New Roman"/>
          <w:sz w:val="24"/>
          <w:szCs w:val="24"/>
        </w:rPr>
      </w:pPr>
      <w:r w:rsidRPr="00BD3D46">
        <w:rPr>
          <w:rFonts w:ascii="Times New Roman" w:hAnsi="Times New Roman" w:cs="Times New Roman"/>
          <w:sz w:val="24"/>
          <w:szCs w:val="24"/>
        </w:rPr>
        <w:t xml:space="preserve">Käskkiri </w:t>
      </w:r>
      <w:r w:rsidRPr="00CB5A45">
        <w:rPr>
          <w:rFonts w:ascii="Times New Roman" w:hAnsi="Times New Roman" w:cs="Times New Roman"/>
          <w:sz w:val="24"/>
          <w:szCs w:val="24"/>
        </w:rPr>
        <w:t xml:space="preserve">jõustub </w:t>
      </w:r>
      <w:r>
        <w:rPr>
          <w:rFonts w:ascii="Times New Roman" w:hAnsi="Times New Roman" w:cs="Times New Roman"/>
          <w:sz w:val="24"/>
          <w:szCs w:val="24"/>
        </w:rPr>
        <w:t xml:space="preserve">tagasiulatuvalt </w:t>
      </w:r>
      <w:r w:rsidRPr="00CB5A45">
        <w:rPr>
          <w:rFonts w:ascii="Times New Roman" w:hAnsi="Times New Roman" w:cs="Times New Roman"/>
          <w:sz w:val="24"/>
          <w:szCs w:val="24"/>
        </w:rPr>
        <w:t>alates 01.01.202</w:t>
      </w:r>
      <w:r>
        <w:rPr>
          <w:rFonts w:ascii="Times New Roman" w:hAnsi="Times New Roman" w:cs="Times New Roman"/>
          <w:sz w:val="24"/>
          <w:szCs w:val="24"/>
        </w:rPr>
        <w:t>3</w:t>
      </w:r>
      <w:r w:rsidRPr="00CB5A45">
        <w:rPr>
          <w:rFonts w:ascii="Times New Roman" w:hAnsi="Times New Roman" w:cs="Times New Roman"/>
          <w:sz w:val="24"/>
          <w:szCs w:val="24"/>
        </w:rPr>
        <w:t>.</w:t>
      </w:r>
    </w:p>
    <w:p w14:paraId="36829144" w14:textId="77777777" w:rsidR="00BD3D46" w:rsidRDefault="00BD3D46" w:rsidP="00BD3D46">
      <w:pPr>
        <w:spacing w:after="0" w:line="240" w:lineRule="auto"/>
        <w:ind w:left="0"/>
        <w:jc w:val="both"/>
        <w:rPr>
          <w:rFonts w:ascii="Times New Roman" w:hAnsi="Times New Roman" w:cs="Times New Roman"/>
          <w:sz w:val="24"/>
          <w:szCs w:val="24"/>
        </w:rPr>
      </w:pPr>
    </w:p>
    <w:p w14:paraId="56B4100F" w14:textId="77777777" w:rsidR="00D8149E" w:rsidRDefault="00D8149E" w:rsidP="002311CE">
      <w:pPr>
        <w:spacing w:after="0" w:line="240" w:lineRule="auto"/>
        <w:ind w:left="0"/>
        <w:rPr>
          <w:rFonts w:ascii="Times New Roman" w:hAnsi="Times New Roman" w:cs="Times New Roman"/>
          <w:sz w:val="24"/>
          <w:szCs w:val="24"/>
        </w:rPr>
      </w:pPr>
    </w:p>
    <w:p w14:paraId="5E32551A" w14:textId="2D8B0984" w:rsidR="00425FD1" w:rsidRDefault="00425FD1"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(allkirjastatud digitaalselt)</w:t>
      </w:r>
    </w:p>
    <w:p w14:paraId="157D77A7" w14:textId="77777777" w:rsidR="00425FD1" w:rsidRDefault="00425FD1" w:rsidP="002311CE">
      <w:pPr>
        <w:spacing w:after="0" w:line="240" w:lineRule="auto"/>
        <w:ind w:left="0"/>
        <w:rPr>
          <w:rFonts w:ascii="Times New Roman" w:hAnsi="Times New Roman" w:cs="Times New Roman"/>
          <w:sz w:val="24"/>
          <w:szCs w:val="24"/>
        </w:rPr>
      </w:pPr>
    </w:p>
    <w:p w14:paraId="66F39532" w14:textId="07246951" w:rsidR="00425FD1" w:rsidRDefault="00425FD1"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Lauri Läänemets</w:t>
      </w:r>
    </w:p>
    <w:p w14:paraId="4457CC1F" w14:textId="5804D088" w:rsidR="00425FD1" w:rsidRDefault="00425FD1" w:rsidP="002311CE">
      <w:pPr>
        <w:spacing w:after="0" w:line="240" w:lineRule="auto"/>
        <w:ind w:left="0"/>
        <w:rPr>
          <w:rFonts w:ascii="Times New Roman" w:hAnsi="Times New Roman" w:cs="Times New Roman"/>
          <w:sz w:val="24"/>
          <w:szCs w:val="24"/>
        </w:rPr>
      </w:pPr>
      <w:r>
        <w:rPr>
          <w:rFonts w:ascii="Times New Roman" w:hAnsi="Times New Roman" w:cs="Times New Roman"/>
          <w:sz w:val="24"/>
          <w:szCs w:val="24"/>
        </w:rPr>
        <w:t>Siseminister</w:t>
      </w:r>
    </w:p>
    <w:p w14:paraId="1F2FB50C" w14:textId="77777777" w:rsidR="00425FD1" w:rsidRDefault="00425FD1" w:rsidP="002311CE">
      <w:pPr>
        <w:spacing w:after="0" w:line="240" w:lineRule="auto"/>
        <w:ind w:left="0"/>
        <w:rPr>
          <w:rFonts w:ascii="Times New Roman" w:hAnsi="Times New Roman" w:cs="Times New Roman"/>
          <w:sz w:val="24"/>
          <w:szCs w:val="24"/>
        </w:rPr>
      </w:pPr>
    </w:p>
    <w:p w14:paraId="66A8E048" w14:textId="77777777" w:rsidR="00425FD1" w:rsidRDefault="00425FD1" w:rsidP="002311CE">
      <w:pPr>
        <w:spacing w:after="0" w:line="240" w:lineRule="auto"/>
        <w:ind w:left="0"/>
        <w:rPr>
          <w:rFonts w:ascii="Times New Roman" w:hAnsi="Times New Roman" w:cs="Times New Roman"/>
          <w:sz w:val="24"/>
          <w:szCs w:val="24"/>
        </w:rPr>
      </w:pPr>
    </w:p>
    <w:p w14:paraId="72154AFE" w14:textId="77777777" w:rsidR="007D379E" w:rsidRPr="007D379E" w:rsidRDefault="007D379E" w:rsidP="007D379E">
      <w:pPr>
        <w:spacing w:after="0" w:line="240" w:lineRule="auto"/>
        <w:ind w:left="0"/>
        <w:rPr>
          <w:rFonts w:ascii="Times New Roman" w:hAnsi="Times New Roman" w:cs="Times New Roman"/>
          <w:sz w:val="24"/>
          <w:szCs w:val="24"/>
        </w:rPr>
      </w:pPr>
      <w:r w:rsidRPr="007D379E">
        <w:rPr>
          <w:rFonts w:ascii="Times New Roman" w:hAnsi="Times New Roman" w:cs="Times New Roman"/>
          <w:sz w:val="24"/>
          <w:szCs w:val="24"/>
        </w:rPr>
        <w:t>Lisa 1.</w:t>
      </w:r>
      <w:r w:rsidRPr="007D379E">
        <w:rPr>
          <w:rFonts w:ascii="Times New Roman" w:hAnsi="Times New Roman" w:cs="Times New Roman"/>
          <w:sz w:val="24"/>
          <w:szCs w:val="24"/>
        </w:rPr>
        <w:tab/>
        <w:t>Seletuskiri</w:t>
      </w:r>
    </w:p>
    <w:p w14:paraId="35EADB66" w14:textId="77777777" w:rsidR="007D379E" w:rsidRPr="007D379E" w:rsidRDefault="007D379E" w:rsidP="007D379E">
      <w:pPr>
        <w:spacing w:after="0" w:line="240" w:lineRule="auto"/>
        <w:ind w:left="0"/>
        <w:rPr>
          <w:rFonts w:ascii="Times New Roman" w:hAnsi="Times New Roman" w:cs="Times New Roman"/>
          <w:sz w:val="24"/>
          <w:szCs w:val="24"/>
        </w:rPr>
      </w:pPr>
      <w:r w:rsidRPr="007D379E">
        <w:rPr>
          <w:rFonts w:ascii="Times New Roman" w:hAnsi="Times New Roman" w:cs="Times New Roman"/>
          <w:sz w:val="24"/>
          <w:szCs w:val="24"/>
        </w:rPr>
        <w:t>Lisa 2.</w:t>
      </w:r>
      <w:r w:rsidRPr="007D379E">
        <w:rPr>
          <w:rFonts w:ascii="Times New Roman" w:hAnsi="Times New Roman" w:cs="Times New Roman"/>
          <w:sz w:val="24"/>
          <w:szCs w:val="24"/>
        </w:rPr>
        <w:tab/>
        <w:t>Põhiõiguste hartaga ja puuetega inimeste õiguste konventsiooniga arvestamise kontroll-leht</w:t>
      </w:r>
    </w:p>
    <w:p w14:paraId="56B41012" w14:textId="77777777" w:rsidR="009D675B" w:rsidRPr="00CD6EC5" w:rsidRDefault="009D675B" w:rsidP="002311CE">
      <w:pPr>
        <w:spacing w:after="0" w:line="240" w:lineRule="auto"/>
        <w:ind w:left="0"/>
        <w:rPr>
          <w:rFonts w:ascii="Times New Roman" w:hAnsi="Times New Roman" w:cs="Times New Roman"/>
          <w:sz w:val="24"/>
          <w:szCs w:val="24"/>
        </w:rPr>
      </w:pPr>
    </w:p>
    <w:sectPr w:rsidR="009D675B" w:rsidRPr="00CD6EC5" w:rsidSect="009D675B">
      <w:headerReference w:type="default" r:id="rId9"/>
      <w:footerReference w:type="default" r:id="rId10"/>
      <w:footerReference w:type="first" r:id="rId11"/>
      <w:pgSz w:w="11906" w:h="16838"/>
      <w:pgMar w:top="907" w:right="1021" w:bottom="1418" w:left="1814"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41017" w14:textId="77777777" w:rsidR="000F402F" w:rsidRDefault="000F402F" w:rsidP="006C5B5F">
      <w:pPr>
        <w:spacing w:after="0" w:line="240" w:lineRule="auto"/>
      </w:pPr>
      <w:r>
        <w:separator/>
      </w:r>
    </w:p>
  </w:endnote>
  <w:endnote w:type="continuationSeparator" w:id="0">
    <w:p w14:paraId="56B41018" w14:textId="77777777" w:rsidR="000F402F" w:rsidRDefault="000F402F" w:rsidP="006C5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3462800"/>
      <w:docPartObj>
        <w:docPartGallery w:val="Page Numbers (Bottom of Page)"/>
        <w:docPartUnique/>
      </w:docPartObj>
    </w:sdtPr>
    <w:sdtEndPr/>
    <w:sdtContent>
      <w:p w14:paraId="47B9C54D" w14:textId="5C509265" w:rsidR="00BD3D46" w:rsidRDefault="00BD3D46">
        <w:pPr>
          <w:pStyle w:val="Footer"/>
          <w:jc w:val="right"/>
        </w:pPr>
        <w:r>
          <w:fldChar w:fldCharType="begin"/>
        </w:r>
        <w:r>
          <w:instrText>PAGE   \* MERGEFORMAT</w:instrText>
        </w:r>
        <w:r>
          <w:fldChar w:fldCharType="separate"/>
        </w:r>
        <w:r w:rsidR="003B2E95">
          <w:rPr>
            <w:noProof/>
          </w:rPr>
          <w:t>2</w:t>
        </w:r>
        <w:r>
          <w:fldChar w:fldCharType="end"/>
        </w:r>
      </w:p>
    </w:sdtContent>
  </w:sdt>
  <w:p w14:paraId="3CD2E4ED" w14:textId="77777777" w:rsidR="00BD3D46" w:rsidRDefault="00BD3D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4101A" w14:textId="12682F2E" w:rsidR="006C5B5F" w:rsidRPr="009D675B" w:rsidRDefault="009D675B" w:rsidP="009D675B">
    <w:pPr>
      <w:pStyle w:val="Footer"/>
      <w:tabs>
        <w:tab w:val="clear" w:pos="4536"/>
        <w:tab w:val="clear" w:pos="9072"/>
      </w:tabs>
      <w:ind w:left="0"/>
      <w:rPr>
        <w:rFonts w:ascii="Times New Roman" w:hAnsi="Times New Roman" w:cs="Times New Roman"/>
        <w:sz w:val="20"/>
        <w:szCs w:val="20"/>
      </w:rPr>
    </w:pP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PAGE </w:instrText>
    </w:r>
    <w:r w:rsidRPr="0094539D">
      <w:rPr>
        <w:rFonts w:ascii="Times New Roman" w:hAnsi="Times New Roman" w:cs="Times New Roman"/>
        <w:sz w:val="20"/>
        <w:szCs w:val="20"/>
      </w:rPr>
      <w:fldChar w:fldCharType="separate"/>
    </w:r>
    <w:r w:rsidR="00D45923">
      <w:rPr>
        <w:rFonts w:ascii="Times New Roman" w:hAnsi="Times New Roman" w:cs="Times New Roman"/>
        <w:noProof/>
        <w:sz w:val="20"/>
        <w:szCs w:val="20"/>
      </w:rPr>
      <w:t>8</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 xml:space="preserve"> (</w:t>
    </w:r>
    <w:r w:rsidRPr="0094539D">
      <w:rPr>
        <w:rFonts w:ascii="Times New Roman" w:hAnsi="Times New Roman" w:cs="Times New Roman"/>
        <w:sz w:val="20"/>
        <w:szCs w:val="20"/>
      </w:rPr>
      <w:fldChar w:fldCharType="begin"/>
    </w:r>
    <w:r w:rsidRPr="0094539D">
      <w:rPr>
        <w:rFonts w:ascii="Times New Roman" w:hAnsi="Times New Roman" w:cs="Times New Roman"/>
        <w:sz w:val="20"/>
        <w:szCs w:val="20"/>
      </w:rPr>
      <w:instrText xml:space="preserve"> NUMPAGES </w:instrText>
    </w:r>
    <w:r w:rsidRPr="0094539D">
      <w:rPr>
        <w:rFonts w:ascii="Times New Roman" w:hAnsi="Times New Roman" w:cs="Times New Roman"/>
        <w:sz w:val="20"/>
        <w:szCs w:val="20"/>
      </w:rPr>
      <w:fldChar w:fldCharType="separate"/>
    </w:r>
    <w:r w:rsidR="00D45923">
      <w:rPr>
        <w:rFonts w:ascii="Times New Roman" w:hAnsi="Times New Roman" w:cs="Times New Roman"/>
        <w:noProof/>
        <w:sz w:val="20"/>
        <w:szCs w:val="20"/>
      </w:rPr>
      <w:t>11</w:t>
    </w:r>
    <w:r w:rsidRPr="0094539D">
      <w:rPr>
        <w:rFonts w:ascii="Times New Roman" w:hAnsi="Times New Roman" w:cs="Times New Roman"/>
        <w:sz w:val="20"/>
        <w:szCs w:val="20"/>
      </w:rPr>
      <w:fldChar w:fldCharType="end"/>
    </w:r>
    <w:r w:rsidRPr="0094539D">
      <w:rPr>
        <w:rFonts w:ascii="Times New Roman" w:hAnsi="Times New Roman" w:cs="Times New Roman"/>
        <w:sz w:val="20"/>
        <w:szCs w:val="20"/>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4101B" w14:textId="77777777" w:rsidR="009D675B" w:rsidRPr="009D675B" w:rsidRDefault="009D675B" w:rsidP="009D675B">
    <w:pPr>
      <w:pStyle w:val="Footer"/>
      <w:ind w:left="0"/>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41015" w14:textId="77777777" w:rsidR="000F402F" w:rsidRDefault="000F402F" w:rsidP="006C5B5F">
      <w:pPr>
        <w:spacing w:after="0" w:line="240" w:lineRule="auto"/>
      </w:pPr>
      <w:r>
        <w:separator/>
      </w:r>
    </w:p>
  </w:footnote>
  <w:footnote w:type="continuationSeparator" w:id="0">
    <w:p w14:paraId="56B41016" w14:textId="77777777" w:rsidR="000F402F" w:rsidRDefault="000F402F" w:rsidP="006C5B5F">
      <w:pPr>
        <w:spacing w:after="0" w:line="240" w:lineRule="auto"/>
      </w:pPr>
      <w:r>
        <w:continuationSeparator/>
      </w:r>
    </w:p>
  </w:footnote>
  <w:footnote w:id="1">
    <w:p w14:paraId="0E81C486" w14:textId="77777777" w:rsidR="00BD3D46" w:rsidRPr="000B08FA" w:rsidRDefault="00BD3D46" w:rsidP="00BD3D46">
      <w:pPr>
        <w:pStyle w:val="FootnoteText"/>
        <w:rPr>
          <w:sz w:val="18"/>
          <w:szCs w:val="18"/>
          <w:lang w:val="et-EE"/>
        </w:rPr>
      </w:pPr>
      <w:r w:rsidRPr="000B08FA">
        <w:rPr>
          <w:rStyle w:val="FootnoteReference"/>
          <w:sz w:val="18"/>
          <w:szCs w:val="18"/>
        </w:rPr>
        <w:footnoteRef/>
      </w:r>
      <w:r w:rsidRPr="000B08FA">
        <w:rPr>
          <w:sz w:val="18"/>
          <w:szCs w:val="18"/>
        </w:rPr>
        <w:t xml:space="preserve"> </w:t>
      </w:r>
      <w:proofErr w:type="spellStart"/>
      <w:r w:rsidRPr="000B08FA">
        <w:rPr>
          <w:sz w:val="18"/>
          <w:szCs w:val="18"/>
        </w:rPr>
        <w:t>Euroopa</w:t>
      </w:r>
      <w:proofErr w:type="spellEnd"/>
      <w:r w:rsidRPr="000B08FA">
        <w:rPr>
          <w:sz w:val="18"/>
          <w:szCs w:val="18"/>
        </w:rPr>
        <w:t xml:space="preserve"> </w:t>
      </w:r>
      <w:proofErr w:type="spellStart"/>
      <w:r w:rsidRPr="000B08FA">
        <w:rPr>
          <w:sz w:val="18"/>
          <w:szCs w:val="18"/>
        </w:rPr>
        <w:t>Parlamendi</w:t>
      </w:r>
      <w:proofErr w:type="spellEnd"/>
      <w:r w:rsidRPr="000B08FA">
        <w:rPr>
          <w:sz w:val="18"/>
          <w:szCs w:val="18"/>
        </w:rPr>
        <w:t xml:space="preserve"> ja </w:t>
      </w:r>
      <w:proofErr w:type="spellStart"/>
      <w:r w:rsidRPr="000B08FA">
        <w:rPr>
          <w:sz w:val="18"/>
          <w:szCs w:val="18"/>
        </w:rPr>
        <w:t>nõukogu</w:t>
      </w:r>
      <w:proofErr w:type="spellEnd"/>
      <w:r w:rsidRPr="000B08FA">
        <w:rPr>
          <w:sz w:val="18"/>
          <w:szCs w:val="18"/>
        </w:rPr>
        <w:t xml:space="preserve"> 7. </w:t>
      </w:r>
      <w:proofErr w:type="spellStart"/>
      <w:r w:rsidRPr="000B08FA">
        <w:rPr>
          <w:sz w:val="18"/>
          <w:szCs w:val="18"/>
        </w:rPr>
        <w:t>juuli</w:t>
      </w:r>
      <w:proofErr w:type="spellEnd"/>
      <w:r w:rsidRPr="000B08FA">
        <w:rPr>
          <w:sz w:val="18"/>
          <w:szCs w:val="18"/>
        </w:rPr>
        <w:t xml:space="preserve"> 2021. </w:t>
      </w:r>
      <w:proofErr w:type="spellStart"/>
      <w:r w:rsidRPr="000B08FA">
        <w:rPr>
          <w:sz w:val="18"/>
          <w:szCs w:val="18"/>
        </w:rPr>
        <w:t>aasta</w:t>
      </w:r>
      <w:proofErr w:type="spellEnd"/>
      <w:r w:rsidRPr="000B08FA">
        <w:rPr>
          <w:sz w:val="18"/>
          <w:szCs w:val="18"/>
        </w:rPr>
        <w:t xml:space="preserve"> </w:t>
      </w:r>
      <w:proofErr w:type="spellStart"/>
      <w:r w:rsidRPr="000B08FA">
        <w:rPr>
          <w:sz w:val="18"/>
          <w:szCs w:val="18"/>
        </w:rPr>
        <w:t>määrus</w:t>
      </w:r>
      <w:proofErr w:type="spellEnd"/>
      <w:r w:rsidRPr="000B08FA">
        <w:rPr>
          <w:sz w:val="18"/>
          <w:szCs w:val="18"/>
        </w:rPr>
        <w:t xml:space="preserve"> (EL) 2021/1148, </w:t>
      </w:r>
      <w:proofErr w:type="spellStart"/>
      <w:r w:rsidRPr="000B08FA">
        <w:rPr>
          <w:sz w:val="18"/>
          <w:szCs w:val="18"/>
        </w:rPr>
        <w:t>millega</w:t>
      </w:r>
      <w:proofErr w:type="spellEnd"/>
      <w:r w:rsidRPr="000B08FA">
        <w:rPr>
          <w:sz w:val="18"/>
          <w:szCs w:val="18"/>
        </w:rPr>
        <w:t xml:space="preserve"> </w:t>
      </w:r>
      <w:proofErr w:type="spellStart"/>
      <w:r w:rsidRPr="000B08FA">
        <w:rPr>
          <w:sz w:val="18"/>
          <w:szCs w:val="18"/>
        </w:rPr>
        <w:t>luuakse</w:t>
      </w:r>
      <w:proofErr w:type="spellEnd"/>
      <w:r w:rsidRPr="000B08FA">
        <w:rPr>
          <w:sz w:val="18"/>
          <w:szCs w:val="18"/>
        </w:rPr>
        <w:t xml:space="preserve"> </w:t>
      </w:r>
      <w:proofErr w:type="spellStart"/>
      <w:r w:rsidRPr="000B08FA">
        <w:rPr>
          <w:sz w:val="18"/>
          <w:szCs w:val="18"/>
        </w:rPr>
        <w:t>Integreeritud</w:t>
      </w:r>
      <w:proofErr w:type="spellEnd"/>
      <w:r w:rsidRPr="000B08FA">
        <w:rPr>
          <w:sz w:val="18"/>
          <w:szCs w:val="18"/>
        </w:rPr>
        <w:t xml:space="preserve"> Piirihalduse Fondi </w:t>
      </w:r>
      <w:proofErr w:type="spellStart"/>
      <w:r w:rsidRPr="000B08FA">
        <w:rPr>
          <w:sz w:val="18"/>
          <w:szCs w:val="18"/>
        </w:rPr>
        <w:t>osana</w:t>
      </w:r>
      <w:proofErr w:type="spellEnd"/>
      <w:r w:rsidRPr="000B08FA">
        <w:rPr>
          <w:sz w:val="18"/>
          <w:szCs w:val="18"/>
        </w:rPr>
        <w:t xml:space="preserve"> </w:t>
      </w:r>
      <w:proofErr w:type="spellStart"/>
      <w:r w:rsidRPr="000B08FA">
        <w:rPr>
          <w:sz w:val="18"/>
          <w:szCs w:val="18"/>
        </w:rPr>
        <w:t>piirihalduse</w:t>
      </w:r>
      <w:proofErr w:type="spellEnd"/>
      <w:r w:rsidRPr="000B08FA">
        <w:rPr>
          <w:sz w:val="18"/>
          <w:szCs w:val="18"/>
        </w:rPr>
        <w:t xml:space="preserve"> ja </w:t>
      </w:r>
      <w:proofErr w:type="spellStart"/>
      <w:r w:rsidRPr="000B08FA">
        <w:rPr>
          <w:sz w:val="18"/>
          <w:szCs w:val="18"/>
        </w:rPr>
        <w:t>viisapoliitika</w:t>
      </w:r>
      <w:proofErr w:type="spellEnd"/>
      <w:r w:rsidRPr="000B08FA">
        <w:rPr>
          <w:sz w:val="18"/>
          <w:szCs w:val="18"/>
        </w:rPr>
        <w:t xml:space="preserve"> </w:t>
      </w:r>
      <w:proofErr w:type="spellStart"/>
      <w:r w:rsidRPr="000B08FA">
        <w:rPr>
          <w:sz w:val="18"/>
          <w:szCs w:val="18"/>
        </w:rPr>
        <w:t>rahastu</w:t>
      </w:r>
      <w:proofErr w:type="spellEnd"/>
      <w:r w:rsidRPr="000B08FA">
        <w:rPr>
          <w:sz w:val="18"/>
          <w:szCs w:val="18"/>
        </w:rPr>
        <w:t xml:space="preserve">. – </w:t>
      </w:r>
      <w:hyperlink r:id="rId1" w:history="1">
        <w:r w:rsidRPr="000B08FA">
          <w:rPr>
            <w:rStyle w:val="Hyperlink"/>
            <w:color w:val="0070C0"/>
            <w:sz w:val="18"/>
            <w:szCs w:val="18"/>
          </w:rPr>
          <w:t>ELT L 251, 15.7.2021,</w:t>
        </w:r>
        <w:bookmarkStart w:id="42" w:name="_Hlk100137232"/>
        <w:r w:rsidRPr="000B08FA">
          <w:rPr>
            <w:rStyle w:val="Hyperlink"/>
            <w:color w:val="0070C0"/>
            <w:sz w:val="18"/>
            <w:szCs w:val="18"/>
          </w:rPr>
          <w:t xml:space="preserve"> </w:t>
        </w:r>
        <w:proofErr w:type="spellStart"/>
        <w:r w:rsidRPr="000B08FA">
          <w:rPr>
            <w:rStyle w:val="Hyperlink"/>
            <w:color w:val="0070C0"/>
            <w:sz w:val="18"/>
            <w:szCs w:val="18"/>
          </w:rPr>
          <w:t>lk</w:t>
        </w:r>
        <w:proofErr w:type="spellEnd"/>
        <w:r w:rsidRPr="000B08FA">
          <w:rPr>
            <w:rStyle w:val="Hyperlink"/>
            <w:color w:val="0070C0"/>
            <w:sz w:val="18"/>
            <w:szCs w:val="18"/>
          </w:rPr>
          <w:t xml:space="preserve"> 48–93</w:t>
        </w:r>
        <w:bookmarkEnd w:id="42"/>
      </w:hyperlink>
      <w:r w:rsidRPr="000B08FA">
        <w:rPr>
          <w:color w:val="0070C0"/>
          <w:sz w:val="18"/>
          <w:szCs w:val="18"/>
        </w:rPr>
        <w:t>.</w:t>
      </w:r>
    </w:p>
  </w:footnote>
  <w:footnote w:id="2">
    <w:p w14:paraId="235CF2CB" w14:textId="77777777" w:rsidR="00BD3D46" w:rsidRPr="000B08FA" w:rsidRDefault="00BD3D46" w:rsidP="00BD3D46">
      <w:pPr>
        <w:pStyle w:val="FootnoteText"/>
        <w:rPr>
          <w:sz w:val="18"/>
          <w:szCs w:val="18"/>
          <w:lang w:val="et-EE"/>
        </w:rPr>
      </w:pPr>
      <w:r w:rsidRPr="000B08FA">
        <w:rPr>
          <w:rStyle w:val="FootnoteReference"/>
          <w:sz w:val="18"/>
          <w:szCs w:val="18"/>
        </w:rPr>
        <w:footnoteRef/>
      </w:r>
      <w:r w:rsidRPr="000B08FA">
        <w:rPr>
          <w:sz w:val="18"/>
          <w:szCs w:val="18"/>
          <w:lang w:val="et-EE"/>
        </w:rPr>
        <w:t xml:space="preserve"> </w:t>
      </w:r>
      <w:bookmarkStart w:id="43" w:name="_Hlk120714446"/>
      <w:r w:rsidRPr="000B08FA">
        <w:fldChar w:fldCharType="begin"/>
      </w:r>
      <w:r w:rsidRPr="000B08FA">
        <w:rPr>
          <w:color w:val="0070C0"/>
          <w:sz w:val="18"/>
          <w:szCs w:val="18"/>
          <w:lang w:val="et-EE"/>
        </w:rPr>
        <w:instrText xml:space="preserve"> HYPERLINK "https://valitsus.ee/strateegia-eesti-2035-arengukavad-ja-planeering/strateegia" </w:instrText>
      </w:r>
      <w:r w:rsidRPr="000B08FA">
        <w:fldChar w:fldCharType="separate"/>
      </w:r>
      <w:r w:rsidRPr="000B08FA">
        <w:rPr>
          <w:rStyle w:val="Hyperlink"/>
          <w:color w:val="0070C0"/>
          <w:sz w:val="18"/>
          <w:szCs w:val="18"/>
          <w:lang w:val="et-EE"/>
        </w:rPr>
        <w:t>„Eesti 2035“</w:t>
      </w:r>
      <w:r w:rsidRPr="000B08FA">
        <w:rPr>
          <w:rStyle w:val="Hyperlink"/>
          <w:color w:val="0070C0"/>
          <w:sz w:val="18"/>
          <w:szCs w:val="18"/>
        </w:rPr>
        <w:fldChar w:fldCharType="end"/>
      </w:r>
      <w:bookmarkEnd w:id="43"/>
      <w:r w:rsidRPr="000B08FA">
        <w:rPr>
          <w:rStyle w:val="Hyperlink"/>
          <w:color w:val="0070C0"/>
          <w:sz w:val="18"/>
          <w:szCs w:val="18"/>
          <w:lang w:val="et-EE"/>
        </w:rPr>
        <w:t xml:space="preserve"> </w:t>
      </w:r>
    </w:p>
  </w:footnote>
  <w:footnote w:id="3">
    <w:p w14:paraId="3FDB0C5F" w14:textId="77777777" w:rsidR="00BD3D46" w:rsidRPr="006B334C" w:rsidRDefault="00BD3D46" w:rsidP="00BD3D46">
      <w:pPr>
        <w:pStyle w:val="FootnoteText"/>
        <w:rPr>
          <w:lang w:val="et-EE"/>
        </w:rPr>
      </w:pPr>
      <w:r w:rsidRPr="000B08FA">
        <w:rPr>
          <w:rStyle w:val="FootnoteReference"/>
          <w:sz w:val="18"/>
          <w:szCs w:val="18"/>
        </w:rPr>
        <w:footnoteRef/>
      </w:r>
      <w:r w:rsidRPr="000B08FA">
        <w:rPr>
          <w:sz w:val="18"/>
          <w:szCs w:val="18"/>
          <w:lang w:val="et-EE"/>
        </w:rPr>
        <w:t xml:space="preserve"> </w:t>
      </w:r>
      <w:hyperlink r:id="rId2" w:history="1">
        <w:r w:rsidRPr="000B08FA">
          <w:rPr>
            <w:rStyle w:val="Hyperlink"/>
            <w:color w:val="0070C0"/>
            <w:sz w:val="18"/>
            <w:szCs w:val="18"/>
            <w:lang w:val="et-EE"/>
          </w:rPr>
          <w:t>„Siseturvalisuse arengukava 2020–2030“</w:t>
        </w:r>
      </w:hyperlink>
    </w:p>
  </w:footnote>
  <w:footnote w:id="4">
    <w:p w14:paraId="51765BF2" w14:textId="77777777" w:rsidR="00BD3D46" w:rsidRPr="00AD2D0A" w:rsidRDefault="00BD3D46" w:rsidP="00BD3D46">
      <w:pPr>
        <w:pStyle w:val="FootnoteText"/>
        <w:jc w:val="both"/>
        <w:rPr>
          <w:lang w:val="et-EE"/>
        </w:rPr>
      </w:pPr>
      <w:r w:rsidRPr="002465CF">
        <w:rPr>
          <w:rStyle w:val="FootnoteReference"/>
          <w:sz w:val="18"/>
          <w:szCs w:val="18"/>
        </w:rPr>
        <w:footnoteRef/>
      </w:r>
      <w:r w:rsidRPr="0095076B">
        <w:rPr>
          <w:sz w:val="18"/>
          <w:szCs w:val="18"/>
          <w:lang w:val="et-EE"/>
        </w:rPr>
        <w:t xml:space="preserve"> </w:t>
      </w:r>
      <w:r w:rsidRPr="002465CF">
        <w:rPr>
          <w:sz w:val="18"/>
          <w:szCs w:val="18"/>
          <w:lang w:val="et-EE"/>
        </w:rPr>
        <w:t xml:space="preserve">Euroopa Parlamendi ja nõukogu 14. juuni 2021. aasta määrus (EL) 2021/1060, millega kehtestatakse </w:t>
      </w:r>
      <w:proofErr w:type="spellStart"/>
      <w:r w:rsidRPr="002465CF">
        <w:rPr>
          <w:sz w:val="18"/>
          <w:szCs w:val="18"/>
          <w:lang w:val="et-EE"/>
        </w:rPr>
        <w:t>ühissätted</w:t>
      </w:r>
      <w:proofErr w:type="spellEnd"/>
      <w:r w:rsidRPr="002465CF">
        <w:rPr>
          <w:sz w:val="18"/>
          <w:szCs w:val="18"/>
          <w:lang w:val="et-EE"/>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 </w:t>
      </w:r>
      <w:hyperlink r:id="rId3" w:history="1">
        <w:r w:rsidRPr="0095076B">
          <w:rPr>
            <w:rStyle w:val="Hyperlink"/>
            <w:color w:val="548DD4" w:themeColor="text2" w:themeTint="99"/>
            <w:sz w:val="18"/>
            <w:szCs w:val="18"/>
            <w:lang w:val="et-EE"/>
          </w:rPr>
          <w:t>ELT L 231, 30.6.2021, lk 159–706</w:t>
        </w:r>
      </w:hyperlink>
      <w:r w:rsidRPr="0095076B">
        <w:rPr>
          <w:rStyle w:val="Hyperlink"/>
          <w:color w:val="548DD4" w:themeColor="text2" w:themeTint="99"/>
          <w:sz w:val="18"/>
          <w:szCs w:val="18"/>
          <w:lang w:val="et-EE"/>
        </w:rPr>
        <w:t>.</w:t>
      </w:r>
    </w:p>
  </w:footnote>
  <w:footnote w:id="5">
    <w:p w14:paraId="44B23F09" w14:textId="77777777" w:rsidR="00BD3D46" w:rsidRPr="002465CF" w:rsidRDefault="00BD3D46" w:rsidP="00BD3D46">
      <w:pPr>
        <w:pStyle w:val="FootnoteText"/>
        <w:rPr>
          <w:sz w:val="18"/>
          <w:szCs w:val="18"/>
          <w:lang w:val="et-EE"/>
        </w:rPr>
      </w:pPr>
      <w:r w:rsidRPr="002465CF">
        <w:rPr>
          <w:rStyle w:val="FootnoteReference"/>
          <w:sz w:val="18"/>
          <w:szCs w:val="18"/>
        </w:rPr>
        <w:footnoteRef/>
      </w:r>
      <w:r w:rsidRPr="002465CF">
        <w:rPr>
          <w:sz w:val="18"/>
          <w:szCs w:val="18"/>
        </w:rPr>
        <w:t xml:space="preserve"> </w:t>
      </w:r>
      <w:proofErr w:type="spellStart"/>
      <w:r w:rsidRPr="002465CF">
        <w:rPr>
          <w:sz w:val="18"/>
          <w:szCs w:val="18"/>
        </w:rPr>
        <w:t>Euroopa</w:t>
      </w:r>
      <w:proofErr w:type="spellEnd"/>
      <w:r w:rsidRPr="002465CF">
        <w:rPr>
          <w:sz w:val="18"/>
          <w:szCs w:val="18"/>
        </w:rPr>
        <w:t xml:space="preserve"> </w:t>
      </w:r>
      <w:proofErr w:type="spellStart"/>
      <w:r w:rsidRPr="002465CF">
        <w:rPr>
          <w:sz w:val="18"/>
          <w:szCs w:val="18"/>
        </w:rPr>
        <w:t>Parlamendi</w:t>
      </w:r>
      <w:proofErr w:type="spellEnd"/>
      <w:r w:rsidRPr="002465CF">
        <w:rPr>
          <w:sz w:val="18"/>
          <w:szCs w:val="18"/>
        </w:rPr>
        <w:t xml:space="preserve"> ja </w:t>
      </w:r>
      <w:proofErr w:type="spellStart"/>
      <w:r w:rsidRPr="002465CF">
        <w:rPr>
          <w:sz w:val="18"/>
          <w:szCs w:val="18"/>
        </w:rPr>
        <w:t>nõukogu</w:t>
      </w:r>
      <w:proofErr w:type="spellEnd"/>
      <w:r w:rsidRPr="002465CF">
        <w:rPr>
          <w:sz w:val="18"/>
          <w:szCs w:val="18"/>
        </w:rPr>
        <w:t xml:space="preserve"> </w:t>
      </w:r>
      <w:proofErr w:type="spellStart"/>
      <w:r w:rsidRPr="002465CF">
        <w:rPr>
          <w:sz w:val="18"/>
          <w:szCs w:val="18"/>
        </w:rPr>
        <w:t>määrus</w:t>
      </w:r>
      <w:proofErr w:type="spellEnd"/>
      <w:r w:rsidRPr="002465CF">
        <w:rPr>
          <w:sz w:val="18"/>
          <w:szCs w:val="18"/>
        </w:rPr>
        <w:t xml:space="preserve"> (EL) 2020/852, 18. </w:t>
      </w:r>
      <w:proofErr w:type="spellStart"/>
      <w:r w:rsidRPr="002465CF">
        <w:rPr>
          <w:sz w:val="18"/>
          <w:szCs w:val="18"/>
        </w:rPr>
        <w:t>juuni</w:t>
      </w:r>
      <w:proofErr w:type="spellEnd"/>
      <w:r w:rsidRPr="002465CF">
        <w:rPr>
          <w:sz w:val="18"/>
          <w:szCs w:val="18"/>
        </w:rPr>
        <w:t xml:space="preserve"> 2020, </w:t>
      </w:r>
      <w:proofErr w:type="spellStart"/>
      <w:r w:rsidRPr="002465CF">
        <w:rPr>
          <w:sz w:val="18"/>
          <w:szCs w:val="18"/>
        </w:rPr>
        <w:t>millega</w:t>
      </w:r>
      <w:proofErr w:type="spellEnd"/>
      <w:r w:rsidRPr="002465CF">
        <w:rPr>
          <w:sz w:val="18"/>
          <w:szCs w:val="18"/>
        </w:rPr>
        <w:t xml:space="preserve"> </w:t>
      </w:r>
      <w:proofErr w:type="spellStart"/>
      <w:r w:rsidRPr="002465CF">
        <w:rPr>
          <w:sz w:val="18"/>
          <w:szCs w:val="18"/>
        </w:rPr>
        <w:t>kehtestatakse</w:t>
      </w:r>
      <w:proofErr w:type="spellEnd"/>
      <w:r w:rsidRPr="002465CF">
        <w:rPr>
          <w:sz w:val="18"/>
          <w:szCs w:val="18"/>
        </w:rPr>
        <w:t xml:space="preserve"> </w:t>
      </w:r>
      <w:proofErr w:type="spellStart"/>
      <w:r w:rsidRPr="002465CF">
        <w:rPr>
          <w:sz w:val="18"/>
          <w:szCs w:val="18"/>
        </w:rPr>
        <w:t>kestlike</w:t>
      </w:r>
      <w:proofErr w:type="spellEnd"/>
      <w:r w:rsidRPr="002465CF">
        <w:rPr>
          <w:sz w:val="18"/>
          <w:szCs w:val="18"/>
        </w:rPr>
        <w:t xml:space="preserve"> </w:t>
      </w:r>
      <w:proofErr w:type="spellStart"/>
      <w:r w:rsidRPr="002465CF">
        <w:rPr>
          <w:sz w:val="18"/>
          <w:szCs w:val="18"/>
        </w:rPr>
        <w:t>investeeringute</w:t>
      </w:r>
      <w:proofErr w:type="spellEnd"/>
      <w:r w:rsidRPr="002465CF">
        <w:rPr>
          <w:sz w:val="18"/>
          <w:szCs w:val="18"/>
        </w:rPr>
        <w:t xml:space="preserve"> </w:t>
      </w:r>
      <w:proofErr w:type="spellStart"/>
      <w:r w:rsidRPr="002465CF">
        <w:rPr>
          <w:sz w:val="18"/>
          <w:szCs w:val="18"/>
        </w:rPr>
        <w:t>hõlbustamise</w:t>
      </w:r>
      <w:proofErr w:type="spellEnd"/>
      <w:r w:rsidRPr="002465CF">
        <w:rPr>
          <w:sz w:val="18"/>
          <w:szCs w:val="18"/>
        </w:rPr>
        <w:t xml:space="preserve"> </w:t>
      </w:r>
      <w:proofErr w:type="spellStart"/>
      <w:r w:rsidRPr="002465CF">
        <w:rPr>
          <w:sz w:val="18"/>
          <w:szCs w:val="18"/>
        </w:rPr>
        <w:t>raamistik</w:t>
      </w:r>
      <w:proofErr w:type="spellEnd"/>
      <w:r w:rsidRPr="002465CF">
        <w:rPr>
          <w:sz w:val="18"/>
          <w:szCs w:val="18"/>
        </w:rPr>
        <w:t xml:space="preserve"> ja </w:t>
      </w:r>
      <w:proofErr w:type="spellStart"/>
      <w:r w:rsidRPr="002465CF">
        <w:rPr>
          <w:sz w:val="18"/>
          <w:szCs w:val="18"/>
        </w:rPr>
        <w:t>muudetakse</w:t>
      </w:r>
      <w:proofErr w:type="spellEnd"/>
      <w:r w:rsidRPr="002465CF">
        <w:rPr>
          <w:sz w:val="18"/>
          <w:szCs w:val="18"/>
        </w:rPr>
        <w:t xml:space="preserve"> </w:t>
      </w:r>
      <w:proofErr w:type="spellStart"/>
      <w:r w:rsidRPr="002465CF">
        <w:rPr>
          <w:sz w:val="18"/>
          <w:szCs w:val="18"/>
        </w:rPr>
        <w:t>määrust</w:t>
      </w:r>
      <w:proofErr w:type="spellEnd"/>
      <w:r w:rsidRPr="002465CF">
        <w:rPr>
          <w:sz w:val="18"/>
          <w:szCs w:val="18"/>
        </w:rPr>
        <w:t xml:space="preserve"> (EL) 2019/2088 – </w:t>
      </w:r>
      <w:hyperlink r:id="rId4" w:history="1">
        <w:r w:rsidRPr="00F870F4">
          <w:rPr>
            <w:rStyle w:val="Hyperlink"/>
            <w:color w:val="548DD4" w:themeColor="text2" w:themeTint="99"/>
            <w:sz w:val="18"/>
            <w:szCs w:val="18"/>
          </w:rPr>
          <w:t xml:space="preserve">ELT L 198, 22.6.2020, </w:t>
        </w:r>
        <w:proofErr w:type="spellStart"/>
        <w:r w:rsidRPr="00F870F4">
          <w:rPr>
            <w:rStyle w:val="Hyperlink"/>
            <w:color w:val="548DD4" w:themeColor="text2" w:themeTint="99"/>
            <w:sz w:val="18"/>
            <w:szCs w:val="18"/>
          </w:rPr>
          <w:t>lk</w:t>
        </w:r>
        <w:proofErr w:type="spellEnd"/>
        <w:r w:rsidRPr="00F870F4">
          <w:rPr>
            <w:rStyle w:val="Hyperlink"/>
            <w:color w:val="548DD4" w:themeColor="text2" w:themeTint="99"/>
            <w:sz w:val="18"/>
            <w:szCs w:val="18"/>
          </w:rPr>
          <w:t xml:space="preserve"> 13—43</w:t>
        </w:r>
      </w:hyperlink>
      <w:r w:rsidRPr="00F870F4">
        <w:rPr>
          <w:color w:val="548DD4" w:themeColor="text2" w:themeTint="99"/>
          <w:sz w:val="18"/>
          <w:szCs w:val="18"/>
        </w:rPr>
        <w:t>.</w:t>
      </w:r>
    </w:p>
  </w:footnote>
  <w:footnote w:id="6">
    <w:p w14:paraId="05291A3C" w14:textId="77777777" w:rsidR="00BD3D46" w:rsidRPr="006401DC" w:rsidRDefault="00BD3D46" w:rsidP="00BD3D46">
      <w:pPr>
        <w:pStyle w:val="FootnoteText"/>
        <w:rPr>
          <w:lang w:val="et-EE"/>
        </w:rPr>
      </w:pPr>
      <w:r w:rsidRPr="006401DC">
        <w:rPr>
          <w:rStyle w:val="FootnoteReference"/>
        </w:rPr>
        <w:footnoteRef/>
      </w:r>
      <w:r w:rsidRPr="006401DC">
        <w:rPr>
          <w:rStyle w:val="FootnoteReference"/>
        </w:rPr>
        <w:t xml:space="preserve"> </w:t>
      </w:r>
      <w:r w:rsidRPr="006401DC">
        <w:rPr>
          <w:sz w:val="18"/>
          <w:szCs w:val="18"/>
          <w:lang w:val="et-EE"/>
        </w:rPr>
        <w:t xml:space="preserve">Euroopa Parlamendi ja nõukogu määrus (EL) 2019/1896, 13. november 2019, mis käsitleb Euroopa piiri- ja rannikuvalvet ning millega tunnistatakse kehtetuks määrused (EL) nr 1052/2013 ning (EL) 2016/1624 – </w:t>
      </w:r>
      <w:hyperlink r:id="rId5" w:history="1">
        <w:r w:rsidRPr="00F870F4">
          <w:rPr>
            <w:rStyle w:val="Hyperlink"/>
            <w:color w:val="548DD4" w:themeColor="text2" w:themeTint="99"/>
            <w:sz w:val="18"/>
            <w:szCs w:val="18"/>
            <w:lang w:val="et-EE"/>
          </w:rPr>
          <w:t>ELT L 295, 14.11.2019, lk 1—131.</w:t>
        </w:r>
      </w:hyperlink>
      <w:r>
        <w:rPr>
          <w:sz w:val="18"/>
          <w:szCs w:val="18"/>
          <w:lang w:val="et-EE"/>
        </w:rPr>
        <w:t xml:space="preserve"> </w:t>
      </w:r>
      <w:r>
        <w:rPr>
          <w:rStyle w:val="Hyperlink"/>
        </w:rPr>
        <w:t xml:space="preserve"> </w:t>
      </w:r>
    </w:p>
  </w:footnote>
  <w:footnote w:id="7">
    <w:p w14:paraId="14E01ABC" w14:textId="77777777" w:rsidR="00BD3D46" w:rsidRPr="001D7C48" w:rsidRDefault="00BD3D46" w:rsidP="00BD3D46">
      <w:pPr>
        <w:pStyle w:val="FootnoteText"/>
        <w:rPr>
          <w:lang w:val="et-EE"/>
        </w:rPr>
      </w:pPr>
      <w:r>
        <w:rPr>
          <w:rStyle w:val="FootnoteReference"/>
        </w:rPr>
        <w:footnoteRef/>
      </w:r>
      <w:r>
        <w:t xml:space="preserve"> </w:t>
      </w:r>
      <w:r w:rsidRPr="000B08FA">
        <w:rPr>
          <w:sz w:val="18"/>
          <w:szCs w:val="18"/>
          <w:lang w:val="et-EE"/>
        </w:rPr>
        <w:t>Näitajad kõik kokku moodustavadki tulemused.</w:t>
      </w:r>
    </w:p>
  </w:footnote>
  <w:footnote w:id="8">
    <w:p w14:paraId="746E54D8" w14:textId="77777777" w:rsidR="00BD3D46" w:rsidRPr="001E41A8" w:rsidRDefault="00BD3D46" w:rsidP="00BD3D46">
      <w:pPr>
        <w:pStyle w:val="FootnoteText"/>
        <w:rPr>
          <w:lang w:val="et-EE"/>
        </w:rPr>
      </w:pPr>
      <w:r>
        <w:rPr>
          <w:rStyle w:val="FootnoteReference"/>
        </w:rPr>
        <w:footnoteRef/>
      </w:r>
      <w:r>
        <w:t xml:space="preserve"> </w:t>
      </w:r>
      <w:hyperlink r:id="rId6" w:history="1">
        <w:proofErr w:type="spellStart"/>
        <w:r w:rsidRPr="00522AFC">
          <w:rPr>
            <w:rStyle w:val="Hyperlink"/>
            <w:color w:val="0070C0"/>
            <w:sz w:val="18"/>
            <w:szCs w:val="18"/>
          </w:rPr>
          <w:t>Ühendmäärus</w:t>
        </w:r>
        <w:proofErr w:type="spellEnd"/>
      </w:hyperlink>
      <w:r>
        <w:rPr>
          <w:sz w:val="18"/>
          <w:szCs w:val="18"/>
        </w:rPr>
        <w:t xml:space="preserve"> </w:t>
      </w:r>
    </w:p>
  </w:footnote>
  <w:footnote w:id="9">
    <w:p w14:paraId="1022AFCD" w14:textId="77777777" w:rsidR="00BD3D46" w:rsidRPr="000B08FA" w:rsidRDefault="00BD3D46" w:rsidP="00BD3D46">
      <w:pPr>
        <w:pStyle w:val="FootnoteText"/>
        <w:rPr>
          <w:sz w:val="18"/>
          <w:szCs w:val="18"/>
          <w:lang w:val="et-EE"/>
        </w:rPr>
      </w:pPr>
      <w:r w:rsidRPr="000B08FA">
        <w:rPr>
          <w:rStyle w:val="FootnoteReference"/>
          <w:sz w:val="18"/>
          <w:szCs w:val="18"/>
        </w:rPr>
        <w:footnoteRef/>
      </w:r>
      <w:r w:rsidRPr="000B08FA">
        <w:rPr>
          <w:sz w:val="18"/>
          <w:szCs w:val="18"/>
        </w:rPr>
        <w:t xml:space="preserve"> </w:t>
      </w:r>
      <w:bookmarkStart w:id="76" w:name="_Hlk120808937"/>
      <w:r w:rsidRPr="000B08FA">
        <w:rPr>
          <w:color w:val="0070C0"/>
          <w:sz w:val="18"/>
          <w:szCs w:val="18"/>
        </w:rPr>
        <w:fldChar w:fldCharType="begin"/>
      </w:r>
      <w:r w:rsidRPr="000B08FA">
        <w:rPr>
          <w:color w:val="0070C0"/>
          <w:sz w:val="18"/>
          <w:szCs w:val="18"/>
        </w:rPr>
        <w:instrText xml:space="preserve"> HYPERLINK "https://www.riigiteataja.ee/akt/111032022001" \l "para4lg2" </w:instrText>
      </w:r>
      <w:r w:rsidRPr="000B08FA">
        <w:rPr>
          <w:color w:val="0070C0"/>
          <w:sz w:val="18"/>
          <w:szCs w:val="18"/>
        </w:rPr>
      </w:r>
      <w:r w:rsidRPr="000B08FA">
        <w:rPr>
          <w:color w:val="0070C0"/>
          <w:sz w:val="18"/>
          <w:szCs w:val="18"/>
        </w:rPr>
        <w:fldChar w:fldCharType="separate"/>
      </w:r>
      <w:r w:rsidRPr="000B08FA">
        <w:rPr>
          <w:rStyle w:val="Hyperlink"/>
          <w:color w:val="0070C0"/>
          <w:sz w:val="18"/>
          <w:szCs w:val="18"/>
        </w:rPr>
        <w:t>ÜSS2021_2027</w:t>
      </w:r>
      <w:r w:rsidRPr="000B08FA">
        <w:rPr>
          <w:color w:val="0070C0"/>
          <w:sz w:val="18"/>
          <w:szCs w:val="18"/>
        </w:rPr>
        <w:fldChar w:fldCharType="end"/>
      </w:r>
      <w:bookmarkEnd w:id="7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41019" w14:textId="77777777" w:rsidR="009D675B" w:rsidRPr="009D675B" w:rsidRDefault="009D675B" w:rsidP="009D675B">
    <w:pPr>
      <w:pStyle w:val="Header"/>
      <w:ind w:left="0"/>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11519F"/>
    <w:multiLevelType w:val="multilevel"/>
    <w:tmpl w:val="78D4C20C"/>
    <w:lvl w:ilvl="0">
      <w:start w:val="1"/>
      <w:numFmt w:val="decimal"/>
      <w:lvlText w:val="%1."/>
      <w:lvlJc w:val="left"/>
      <w:pPr>
        <w:ind w:left="720" w:hanging="360"/>
      </w:pPr>
      <w:rPr>
        <w:rFonts w:cs="Times New Roman" w:hint="default"/>
        <w:i w:val="0"/>
        <w:color w:val="auto"/>
      </w:rPr>
    </w:lvl>
    <w:lvl w:ilvl="1">
      <w:start w:val="3"/>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15:restartNumberingAfterBreak="0">
    <w:nsid w:val="1AF67B11"/>
    <w:multiLevelType w:val="hybridMultilevel"/>
    <w:tmpl w:val="452062DC"/>
    <w:lvl w:ilvl="0" w:tplc="7946D8BA">
      <w:start w:val="1"/>
      <w:numFmt w:val="bullet"/>
      <w:lvlText w:val="–"/>
      <w:lvlJc w:val="left"/>
      <w:pPr>
        <w:ind w:left="720" w:hanging="360"/>
      </w:pPr>
      <w:rPr>
        <w:rFonts w:ascii="Times New Roman" w:eastAsiaTheme="minorHAns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EA64BFE"/>
    <w:multiLevelType w:val="hybridMultilevel"/>
    <w:tmpl w:val="35DCC1F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3B514966"/>
    <w:multiLevelType w:val="hybridMultilevel"/>
    <w:tmpl w:val="FF7005F8"/>
    <w:lvl w:ilvl="0" w:tplc="04250001">
      <w:start w:val="1"/>
      <w:numFmt w:val="bullet"/>
      <w:lvlText w:val=""/>
      <w:lvlJc w:val="left"/>
      <w:pPr>
        <w:ind w:left="1490" w:hanging="360"/>
      </w:pPr>
      <w:rPr>
        <w:rFonts w:ascii="Symbol" w:hAnsi="Symbol" w:hint="default"/>
      </w:rPr>
    </w:lvl>
    <w:lvl w:ilvl="1" w:tplc="04250003" w:tentative="1">
      <w:start w:val="1"/>
      <w:numFmt w:val="bullet"/>
      <w:lvlText w:val="o"/>
      <w:lvlJc w:val="left"/>
      <w:pPr>
        <w:ind w:left="2210" w:hanging="360"/>
      </w:pPr>
      <w:rPr>
        <w:rFonts w:ascii="Courier New" w:hAnsi="Courier New" w:cs="Courier New" w:hint="default"/>
      </w:rPr>
    </w:lvl>
    <w:lvl w:ilvl="2" w:tplc="04250005" w:tentative="1">
      <w:start w:val="1"/>
      <w:numFmt w:val="bullet"/>
      <w:lvlText w:val=""/>
      <w:lvlJc w:val="left"/>
      <w:pPr>
        <w:ind w:left="2930" w:hanging="360"/>
      </w:pPr>
      <w:rPr>
        <w:rFonts w:ascii="Wingdings" w:hAnsi="Wingdings" w:hint="default"/>
      </w:rPr>
    </w:lvl>
    <w:lvl w:ilvl="3" w:tplc="04250001" w:tentative="1">
      <w:start w:val="1"/>
      <w:numFmt w:val="bullet"/>
      <w:lvlText w:val=""/>
      <w:lvlJc w:val="left"/>
      <w:pPr>
        <w:ind w:left="3650" w:hanging="360"/>
      </w:pPr>
      <w:rPr>
        <w:rFonts w:ascii="Symbol" w:hAnsi="Symbol" w:hint="default"/>
      </w:rPr>
    </w:lvl>
    <w:lvl w:ilvl="4" w:tplc="04250003" w:tentative="1">
      <w:start w:val="1"/>
      <w:numFmt w:val="bullet"/>
      <w:lvlText w:val="o"/>
      <w:lvlJc w:val="left"/>
      <w:pPr>
        <w:ind w:left="4370" w:hanging="360"/>
      </w:pPr>
      <w:rPr>
        <w:rFonts w:ascii="Courier New" w:hAnsi="Courier New" w:cs="Courier New" w:hint="default"/>
      </w:rPr>
    </w:lvl>
    <w:lvl w:ilvl="5" w:tplc="04250005" w:tentative="1">
      <w:start w:val="1"/>
      <w:numFmt w:val="bullet"/>
      <w:lvlText w:val=""/>
      <w:lvlJc w:val="left"/>
      <w:pPr>
        <w:ind w:left="5090" w:hanging="360"/>
      </w:pPr>
      <w:rPr>
        <w:rFonts w:ascii="Wingdings" w:hAnsi="Wingdings" w:hint="default"/>
      </w:rPr>
    </w:lvl>
    <w:lvl w:ilvl="6" w:tplc="04250001" w:tentative="1">
      <w:start w:val="1"/>
      <w:numFmt w:val="bullet"/>
      <w:lvlText w:val=""/>
      <w:lvlJc w:val="left"/>
      <w:pPr>
        <w:ind w:left="5810" w:hanging="360"/>
      </w:pPr>
      <w:rPr>
        <w:rFonts w:ascii="Symbol" w:hAnsi="Symbol" w:hint="default"/>
      </w:rPr>
    </w:lvl>
    <w:lvl w:ilvl="7" w:tplc="04250003" w:tentative="1">
      <w:start w:val="1"/>
      <w:numFmt w:val="bullet"/>
      <w:lvlText w:val="o"/>
      <w:lvlJc w:val="left"/>
      <w:pPr>
        <w:ind w:left="6530" w:hanging="360"/>
      </w:pPr>
      <w:rPr>
        <w:rFonts w:ascii="Courier New" w:hAnsi="Courier New" w:cs="Courier New" w:hint="default"/>
      </w:rPr>
    </w:lvl>
    <w:lvl w:ilvl="8" w:tplc="04250005" w:tentative="1">
      <w:start w:val="1"/>
      <w:numFmt w:val="bullet"/>
      <w:lvlText w:val=""/>
      <w:lvlJc w:val="left"/>
      <w:pPr>
        <w:ind w:left="7250" w:hanging="360"/>
      </w:pPr>
      <w:rPr>
        <w:rFonts w:ascii="Wingdings" w:hAnsi="Wingdings" w:hint="default"/>
      </w:rPr>
    </w:lvl>
  </w:abstractNum>
  <w:abstractNum w:abstractNumId="4" w15:restartNumberingAfterBreak="0">
    <w:nsid w:val="47B958EB"/>
    <w:multiLevelType w:val="multilevel"/>
    <w:tmpl w:val="72661D36"/>
    <w:lvl w:ilvl="0">
      <w:start w:val="1"/>
      <w:numFmt w:val="decimal"/>
      <w:lvlText w:val="%1."/>
      <w:lvlJc w:val="left"/>
      <w:pPr>
        <w:ind w:left="360" w:hanging="360"/>
      </w:pPr>
      <w:rPr>
        <w:rFonts w:hint="default"/>
        <w:b/>
        <w:bCs/>
        <w:i w:val="0"/>
        <w:i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D1B1E89"/>
    <w:multiLevelType w:val="hybridMultilevel"/>
    <w:tmpl w:val="2E78418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E930196"/>
    <w:multiLevelType w:val="hybridMultilevel"/>
    <w:tmpl w:val="292A76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C862BF1"/>
    <w:multiLevelType w:val="hybridMultilevel"/>
    <w:tmpl w:val="2BDAD47E"/>
    <w:lvl w:ilvl="0" w:tplc="7946D8BA">
      <w:start w:val="1"/>
      <w:numFmt w:val="bullet"/>
      <w:lvlText w:val="–"/>
      <w:lvlJc w:val="left"/>
      <w:pPr>
        <w:ind w:left="1490" w:hanging="360"/>
      </w:pPr>
      <w:rPr>
        <w:rFonts w:ascii="Times New Roman" w:eastAsiaTheme="minorHAnsi" w:hAnsi="Times New Roman" w:cs="Times New Roman" w:hint="default"/>
      </w:rPr>
    </w:lvl>
    <w:lvl w:ilvl="1" w:tplc="FFFFFFFF" w:tentative="1">
      <w:start w:val="1"/>
      <w:numFmt w:val="bullet"/>
      <w:lvlText w:val="o"/>
      <w:lvlJc w:val="left"/>
      <w:pPr>
        <w:ind w:left="2210" w:hanging="360"/>
      </w:pPr>
      <w:rPr>
        <w:rFonts w:ascii="Courier New" w:hAnsi="Courier New" w:cs="Courier New" w:hint="default"/>
      </w:rPr>
    </w:lvl>
    <w:lvl w:ilvl="2" w:tplc="FFFFFFFF" w:tentative="1">
      <w:start w:val="1"/>
      <w:numFmt w:val="bullet"/>
      <w:lvlText w:val=""/>
      <w:lvlJc w:val="left"/>
      <w:pPr>
        <w:ind w:left="2930" w:hanging="360"/>
      </w:pPr>
      <w:rPr>
        <w:rFonts w:ascii="Wingdings" w:hAnsi="Wingdings" w:hint="default"/>
      </w:rPr>
    </w:lvl>
    <w:lvl w:ilvl="3" w:tplc="FFFFFFFF" w:tentative="1">
      <w:start w:val="1"/>
      <w:numFmt w:val="bullet"/>
      <w:lvlText w:val=""/>
      <w:lvlJc w:val="left"/>
      <w:pPr>
        <w:ind w:left="3650" w:hanging="360"/>
      </w:pPr>
      <w:rPr>
        <w:rFonts w:ascii="Symbol" w:hAnsi="Symbol" w:hint="default"/>
      </w:rPr>
    </w:lvl>
    <w:lvl w:ilvl="4" w:tplc="FFFFFFFF" w:tentative="1">
      <w:start w:val="1"/>
      <w:numFmt w:val="bullet"/>
      <w:lvlText w:val="o"/>
      <w:lvlJc w:val="left"/>
      <w:pPr>
        <w:ind w:left="4370" w:hanging="360"/>
      </w:pPr>
      <w:rPr>
        <w:rFonts w:ascii="Courier New" w:hAnsi="Courier New" w:cs="Courier New" w:hint="default"/>
      </w:rPr>
    </w:lvl>
    <w:lvl w:ilvl="5" w:tplc="FFFFFFFF" w:tentative="1">
      <w:start w:val="1"/>
      <w:numFmt w:val="bullet"/>
      <w:lvlText w:val=""/>
      <w:lvlJc w:val="left"/>
      <w:pPr>
        <w:ind w:left="5090" w:hanging="360"/>
      </w:pPr>
      <w:rPr>
        <w:rFonts w:ascii="Wingdings" w:hAnsi="Wingdings" w:hint="default"/>
      </w:rPr>
    </w:lvl>
    <w:lvl w:ilvl="6" w:tplc="FFFFFFFF" w:tentative="1">
      <w:start w:val="1"/>
      <w:numFmt w:val="bullet"/>
      <w:lvlText w:val=""/>
      <w:lvlJc w:val="left"/>
      <w:pPr>
        <w:ind w:left="5810" w:hanging="360"/>
      </w:pPr>
      <w:rPr>
        <w:rFonts w:ascii="Symbol" w:hAnsi="Symbol" w:hint="default"/>
      </w:rPr>
    </w:lvl>
    <w:lvl w:ilvl="7" w:tplc="FFFFFFFF" w:tentative="1">
      <w:start w:val="1"/>
      <w:numFmt w:val="bullet"/>
      <w:lvlText w:val="o"/>
      <w:lvlJc w:val="left"/>
      <w:pPr>
        <w:ind w:left="6530" w:hanging="360"/>
      </w:pPr>
      <w:rPr>
        <w:rFonts w:ascii="Courier New" w:hAnsi="Courier New" w:cs="Courier New" w:hint="default"/>
      </w:rPr>
    </w:lvl>
    <w:lvl w:ilvl="8" w:tplc="FFFFFFFF" w:tentative="1">
      <w:start w:val="1"/>
      <w:numFmt w:val="bullet"/>
      <w:lvlText w:val=""/>
      <w:lvlJc w:val="left"/>
      <w:pPr>
        <w:ind w:left="7250" w:hanging="360"/>
      </w:pPr>
      <w:rPr>
        <w:rFonts w:ascii="Wingdings" w:hAnsi="Wingdings" w:hint="default"/>
      </w:rPr>
    </w:lvl>
  </w:abstractNum>
  <w:num w:numId="1" w16cid:durableId="367723247">
    <w:abstractNumId w:val="0"/>
  </w:num>
  <w:num w:numId="2" w16cid:durableId="945189543">
    <w:abstractNumId w:val="5"/>
  </w:num>
  <w:num w:numId="3" w16cid:durableId="1794666154">
    <w:abstractNumId w:val="3"/>
  </w:num>
  <w:num w:numId="4" w16cid:durableId="1961646388">
    <w:abstractNumId w:val="4"/>
  </w:num>
  <w:num w:numId="5" w16cid:durableId="1073236142">
    <w:abstractNumId w:val="7"/>
  </w:num>
  <w:num w:numId="6" w16cid:durableId="567224457">
    <w:abstractNumId w:val="1"/>
  </w:num>
  <w:num w:numId="7" w16cid:durableId="545335525">
    <w:abstractNumId w:val="6"/>
  </w:num>
  <w:num w:numId="8" w16cid:durableId="676261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vi Kuivonen">
    <w15:presenceInfo w15:providerId="None" w15:userId="Aivi Kuivonen"/>
  </w15:person>
  <w15:person w15:author="Merje Joll">
    <w15:presenceInfo w15:providerId="None" w15:userId="Merje Jo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1C29"/>
    <w:rsid w:val="00050593"/>
    <w:rsid w:val="00054B14"/>
    <w:rsid w:val="000912D8"/>
    <w:rsid w:val="000B08FA"/>
    <w:rsid w:val="000E46C3"/>
    <w:rsid w:val="000F402F"/>
    <w:rsid w:val="00151CE8"/>
    <w:rsid w:val="00191455"/>
    <w:rsid w:val="001A4AAD"/>
    <w:rsid w:val="002311CE"/>
    <w:rsid w:val="00240C12"/>
    <w:rsid w:val="00271C29"/>
    <w:rsid w:val="002B46FA"/>
    <w:rsid w:val="002B6007"/>
    <w:rsid w:val="002C7FC3"/>
    <w:rsid w:val="002F71AA"/>
    <w:rsid w:val="00315069"/>
    <w:rsid w:val="00346BB0"/>
    <w:rsid w:val="00346C3C"/>
    <w:rsid w:val="00377899"/>
    <w:rsid w:val="003B2E95"/>
    <w:rsid w:val="004130E9"/>
    <w:rsid w:val="00421E1F"/>
    <w:rsid w:val="00423E15"/>
    <w:rsid w:val="00425FD1"/>
    <w:rsid w:val="00435EBA"/>
    <w:rsid w:val="00462E4C"/>
    <w:rsid w:val="004945FA"/>
    <w:rsid w:val="004C22A6"/>
    <w:rsid w:val="004E1881"/>
    <w:rsid w:val="00507333"/>
    <w:rsid w:val="0054123C"/>
    <w:rsid w:val="005442C4"/>
    <w:rsid w:val="005828AE"/>
    <w:rsid w:val="00595D57"/>
    <w:rsid w:val="006028E3"/>
    <w:rsid w:val="00627303"/>
    <w:rsid w:val="0063372B"/>
    <w:rsid w:val="00671945"/>
    <w:rsid w:val="006720FF"/>
    <w:rsid w:val="00680DCC"/>
    <w:rsid w:val="00685E79"/>
    <w:rsid w:val="006C5B5F"/>
    <w:rsid w:val="00717A79"/>
    <w:rsid w:val="00761253"/>
    <w:rsid w:val="00765B50"/>
    <w:rsid w:val="00795AB5"/>
    <w:rsid w:val="007A4F9D"/>
    <w:rsid w:val="007D2708"/>
    <w:rsid w:val="007D379E"/>
    <w:rsid w:val="007D527F"/>
    <w:rsid w:val="007E0BD8"/>
    <w:rsid w:val="00820235"/>
    <w:rsid w:val="00825EE8"/>
    <w:rsid w:val="00870CB7"/>
    <w:rsid w:val="00872100"/>
    <w:rsid w:val="0089567D"/>
    <w:rsid w:val="00926CD5"/>
    <w:rsid w:val="00933056"/>
    <w:rsid w:val="0093570B"/>
    <w:rsid w:val="009675D8"/>
    <w:rsid w:val="009B2A4E"/>
    <w:rsid w:val="009C656D"/>
    <w:rsid w:val="009D3DC9"/>
    <w:rsid w:val="009D675B"/>
    <w:rsid w:val="00A27F56"/>
    <w:rsid w:val="00A9330A"/>
    <w:rsid w:val="00AF5F00"/>
    <w:rsid w:val="00B21E4C"/>
    <w:rsid w:val="00B24E99"/>
    <w:rsid w:val="00B74547"/>
    <w:rsid w:val="00BA6F24"/>
    <w:rsid w:val="00BB6D6E"/>
    <w:rsid w:val="00BD3D46"/>
    <w:rsid w:val="00C837E6"/>
    <w:rsid w:val="00CA77AD"/>
    <w:rsid w:val="00CD6EC5"/>
    <w:rsid w:val="00CE6340"/>
    <w:rsid w:val="00D207DD"/>
    <w:rsid w:val="00D21FBE"/>
    <w:rsid w:val="00D26B3C"/>
    <w:rsid w:val="00D307D8"/>
    <w:rsid w:val="00D45923"/>
    <w:rsid w:val="00D50501"/>
    <w:rsid w:val="00D727A4"/>
    <w:rsid w:val="00D73579"/>
    <w:rsid w:val="00D8149E"/>
    <w:rsid w:val="00D919DE"/>
    <w:rsid w:val="00DC4A13"/>
    <w:rsid w:val="00E21EEF"/>
    <w:rsid w:val="00E26533"/>
    <w:rsid w:val="00E55BCD"/>
    <w:rsid w:val="00E62F2E"/>
    <w:rsid w:val="00E705E0"/>
    <w:rsid w:val="00EC4C28"/>
    <w:rsid w:val="00ED6F56"/>
    <w:rsid w:val="00F74ECE"/>
    <w:rsid w:val="00FB1AA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40FF0"/>
  <w15:docId w15:val="{F130CBA8-1FC7-447C-ABCA-77362687E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123C"/>
    <w:pPr>
      <w:ind w:left="-5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5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5B5F"/>
    <w:pPr>
      <w:tabs>
        <w:tab w:val="center" w:pos="4536"/>
        <w:tab w:val="right" w:pos="9072"/>
      </w:tabs>
      <w:spacing w:after="0" w:line="240" w:lineRule="auto"/>
    </w:pPr>
  </w:style>
  <w:style w:type="character" w:customStyle="1" w:styleId="HeaderChar">
    <w:name w:val="Header Char"/>
    <w:basedOn w:val="DefaultParagraphFont"/>
    <w:link w:val="Header"/>
    <w:uiPriority w:val="99"/>
    <w:rsid w:val="006C5B5F"/>
  </w:style>
  <w:style w:type="paragraph" w:styleId="Footer">
    <w:name w:val="footer"/>
    <w:basedOn w:val="Normal"/>
    <w:link w:val="FooterChar"/>
    <w:uiPriority w:val="99"/>
    <w:unhideWhenUsed/>
    <w:rsid w:val="006C5B5F"/>
    <w:pPr>
      <w:tabs>
        <w:tab w:val="center" w:pos="4536"/>
        <w:tab w:val="right" w:pos="9072"/>
      </w:tabs>
      <w:spacing w:after="0" w:line="240" w:lineRule="auto"/>
    </w:pPr>
  </w:style>
  <w:style w:type="character" w:customStyle="1" w:styleId="FooterChar">
    <w:name w:val="Footer Char"/>
    <w:basedOn w:val="DefaultParagraphFont"/>
    <w:link w:val="Footer"/>
    <w:uiPriority w:val="99"/>
    <w:rsid w:val="006C5B5F"/>
  </w:style>
  <w:style w:type="paragraph" w:styleId="BalloonText">
    <w:name w:val="Balloon Text"/>
    <w:basedOn w:val="Normal"/>
    <w:link w:val="BalloonTextChar"/>
    <w:uiPriority w:val="99"/>
    <w:semiHidden/>
    <w:unhideWhenUsed/>
    <w:rsid w:val="006C5B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B5F"/>
    <w:rPr>
      <w:rFonts w:ascii="Tahoma" w:hAnsi="Tahoma" w:cs="Tahoma"/>
      <w:sz w:val="16"/>
      <w:szCs w:val="16"/>
    </w:rPr>
  </w:style>
  <w:style w:type="paragraph" w:customStyle="1" w:styleId="Snum">
    <w:name w:val="Sõnum"/>
    <w:autoRedefine/>
    <w:qFormat/>
    <w:rsid w:val="002311CE"/>
    <w:pPr>
      <w:spacing w:after="0" w:line="240" w:lineRule="auto"/>
      <w:ind w:left="-45"/>
      <w:jc w:val="both"/>
    </w:pPr>
    <w:rPr>
      <w:rFonts w:ascii="Times New Roman" w:eastAsia="SimSun" w:hAnsi="Times New Roman" w:cs="Times New Roman"/>
      <w:color w:val="000000" w:themeColor="text1"/>
      <w:kern w:val="1"/>
      <w:sz w:val="24"/>
      <w:szCs w:val="24"/>
      <w:lang w:eastAsia="zh-CN" w:bidi="hi-IN"/>
    </w:rPr>
  </w:style>
  <w:style w:type="character" w:styleId="Hyperlink">
    <w:name w:val="Hyperlink"/>
    <w:basedOn w:val="DefaultParagraphFont"/>
    <w:uiPriority w:val="99"/>
    <w:rsid w:val="00BD3D46"/>
    <w:rPr>
      <w:rFonts w:cs="Times New Roman"/>
      <w:color w:val="777777"/>
      <w:u w:val="none"/>
      <w:effect w:val="none"/>
    </w:rPr>
  </w:style>
  <w:style w:type="paragraph" w:styleId="FootnoteText">
    <w:name w:val="footnote text"/>
    <w:basedOn w:val="Normal"/>
    <w:link w:val="FootnoteTextChar"/>
    <w:uiPriority w:val="99"/>
    <w:unhideWhenUsed/>
    <w:rsid w:val="00BD3D46"/>
    <w:pPr>
      <w:spacing w:after="0" w:line="240" w:lineRule="auto"/>
      <w:ind w:left="0"/>
    </w:pPr>
    <w:rPr>
      <w:rFonts w:ascii="Times New Roman" w:eastAsia="Times New Roman" w:hAnsi="Times New Roman" w:cs="Times New Roman"/>
      <w:sz w:val="20"/>
      <w:szCs w:val="20"/>
      <w:lang w:val="en-GB"/>
    </w:rPr>
  </w:style>
  <w:style w:type="character" w:customStyle="1" w:styleId="FootnoteTextChar">
    <w:name w:val="Footnote Text Char"/>
    <w:basedOn w:val="DefaultParagraphFont"/>
    <w:link w:val="FootnoteText"/>
    <w:uiPriority w:val="99"/>
    <w:rsid w:val="00BD3D46"/>
    <w:rPr>
      <w:rFonts w:ascii="Times New Roman" w:eastAsia="Times New Roman" w:hAnsi="Times New Roman" w:cs="Times New Roman"/>
      <w:sz w:val="20"/>
      <w:szCs w:val="20"/>
      <w:lang w:val="en-GB"/>
    </w:rPr>
  </w:style>
  <w:style w:type="character" w:styleId="FootnoteReference">
    <w:name w:val="footnote reference"/>
    <w:basedOn w:val="DefaultParagraphFont"/>
    <w:semiHidden/>
    <w:unhideWhenUsed/>
    <w:rsid w:val="00BD3D46"/>
    <w:rPr>
      <w:vertAlign w:val="superscript"/>
    </w:rPr>
  </w:style>
  <w:style w:type="paragraph" w:styleId="ListParagraph">
    <w:name w:val="List Paragraph"/>
    <w:basedOn w:val="Normal"/>
    <w:uiPriority w:val="34"/>
    <w:qFormat/>
    <w:rsid w:val="00346C3C"/>
    <w:pPr>
      <w:ind w:left="720"/>
      <w:contextualSpacing/>
    </w:pPr>
  </w:style>
  <w:style w:type="paragraph" w:styleId="Revision">
    <w:name w:val="Revision"/>
    <w:hidden/>
    <w:uiPriority w:val="99"/>
    <w:semiHidden/>
    <w:rsid w:val="00346B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513234">
      <w:bodyDiv w:val="1"/>
      <w:marLeft w:val="0"/>
      <w:marRight w:val="0"/>
      <w:marTop w:val="0"/>
      <w:marBottom w:val="0"/>
      <w:divBdr>
        <w:top w:val="none" w:sz="0" w:space="0" w:color="auto"/>
        <w:left w:val="none" w:sz="0" w:space="0" w:color="auto"/>
        <w:bottom w:val="none" w:sz="0" w:space="0" w:color="auto"/>
        <w:right w:val="none" w:sz="0" w:space="0" w:color="auto"/>
      </w:divBdr>
    </w:div>
    <w:div w:id="142456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HTML/?uri=CELEX:32021R1060&amp;from=EN" TargetMode="External"/><Relationship Id="rId2" Type="http://schemas.openxmlformats.org/officeDocument/2006/relationships/hyperlink" Target="https://www.siseministeerium.ee/ministeerium-ja-kontaktid/kaasamine-osalemine/siseturvalisuse-arengukava-2020-2030" TargetMode="External"/><Relationship Id="rId1" Type="http://schemas.openxmlformats.org/officeDocument/2006/relationships/hyperlink" Target="https://eur-lex.europa.eu/legal-content/ET/TXT/?uri=CELEX%3A32021R1148" TargetMode="External"/><Relationship Id="rId6" Type="http://schemas.openxmlformats.org/officeDocument/2006/relationships/hyperlink" Target="https://www.riigiteataja.ee/akt/117052022013" TargetMode="External"/><Relationship Id="rId5" Type="http://schemas.openxmlformats.org/officeDocument/2006/relationships/hyperlink" Target="https://eur-lex.europa.eu/legal-content/ET/TXT/?uri=CELEX%3A32019R1896&amp;qid=1669883619442" TargetMode="External"/><Relationship Id="rId4" Type="http://schemas.openxmlformats.org/officeDocument/2006/relationships/hyperlink" Target="https://eur-lex.europa.eu/legal-content/ET/TXT/?uri=CELEX%3A32020R0852&amp;qid=1669884658950"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3570</Words>
  <Characters>20711</Characters>
  <Application>Microsoft Office Word</Application>
  <DocSecurity>0</DocSecurity>
  <Lines>172</Lines>
  <Paragraphs>48</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Siseministeerium</Company>
  <LinksUpToDate>false</LinksUpToDate>
  <CharactersWithSpaces>24233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Aivi Kuivonen</cp:lastModifiedBy>
  <cp:revision>8</cp:revision>
  <cp:lastPrinted>2023-11-07T08:05:00Z</cp:lastPrinted>
  <dcterms:created xsi:type="dcterms:W3CDTF">2025-10-13T08:26:00Z</dcterms:created>
  <dcterms:modified xsi:type="dcterms:W3CDTF">2025-10-13T09:35:00Z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regNumber">
    <vt:lpwstr>{viit}</vt:lpwstr>
  </property>
  <property fmtid="{D5CDD505-2E9C-101B-9397-08002B2CF9AE}" pid="9" name="delta_regDateTime">
    <vt:lpwstr>{reg kpv}</vt:lpwstr>
  </property>
  <property fmtid="{D5CDD505-2E9C-101B-9397-08002B2CF9AE}" pid="10" name="delta_accessRestriction">
    <vt:lpwstr>{Juurdepääsupiirang}</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recipientName.1">
    <vt:lpwstr>{Adressaat}</vt:lpwstr>
  </property>
  <property fmtid="{D5CDD505-2E9C-101B-9397-08002B2CF9AE}" pid="16" name="delta_recipientName.2">
    <vt:lpwstr>{Adressaat}</vt:lpwstr>
  </property>
  <property fmtid="{D5CDD505-2E9C-101B-9397-08002B2CF9AE}" pid="17" name="delta_recipientName.3">
    <vt:lpwstr>{Adressaat}</vt:lpwstr>
  </property>
  <property fmtid="{D5CDD505-2E9C-101B-9397-08002B2CF9AE}" pid="18" name="delta_recipientName.4">
    <vt:lpwstr>{Adressaat}</vt:lpwstr>
  </property>
  <property fmtid="{D5CDD505-2E9C-101B-9397-08002B2CF9AE}" pid="19" name="delta_additionalRecipientName.1">
    <vt:lpwstr>{Lisaadressaat}</vt:lpwstr>
  </property>
  <property fmtid="{D5CDD505-2E9C-101B-9397-08002B2CF9AE}" pid="20" name="delta_additionalRecipientName.2">
    <vt:lpwstr>{Lisaadressaat}</vt:lpwstr>
  </property>
  <property fmtid="{D5CDD505-2E9C-101B-9397-08002B2CF9AE}" pid="21" name="delta_additionalRecipientName.3">
    <vt:lpwstr>{Lisaadressaat}</vt:lpwstr>
  </property>
  <property fmtid="{D5CDD505-2E9C-101B-9397-08002B2CF9AE}" pid="22" name="delta_additionalRecipientName.4">
    <vt:lpwstr>{Lisaadressaat}</vt:lpwstr>
  </property>
  <property fmtid="{D5CDD505-2E9C-101B-9397-08002B2CF9AE}" pid="23" name="delta_additionalRecipientName.5">
    <vt:lpwstr>{Lisaadressaat}</vt:lpwstr>
  </property>
  <property fmtid="{D5CDD505-2E9C-101B-9397-08002B2CF9AE}" pid="24" name="delta_additionalRecipientName.6">
    <vt:lpwstr>{Lisaadressaat}</vt:lpwstr>
  </property>
  <property fmtid="{D5CDD505-2E9C-101B-9397-08002B2CF9AE}" pid="25" name="delta_additionalRecipientName.7">
    <vt:lpwstr>{Lisaadressaat}</vt:lpwstr>
  </property>
  <property fmtid="{D5CDD505-2E9C-101B-9397-08002B2CF9AE}" pid="26" name="delta_additionalRecipientName.8">
    <vt:lpwstr>{Lisaadressaat}</vt:lpwstr>
  </property>
  <property fmtid="{D5CDD505-2E9C-101B-9397-08002B2CF9AE}" pid="27" name="delta_additionalRecipientName.9">
    <vt:lpwstr>{Lisaadressaat}</vt:lpwstr>
  </property>
  <property fmtid="{D5CDD505-2E9C-101B-9397-08002B2CF9AE}" pid="28" name="delta_additionalRecipientName.10">
    <vt:lpwstr>{Lisaadressaat}</vt:lpwstr>
  </property>
  <property fmtid="{D5CDD505-2E9C-101B-9397-08002B2CF9AE}" pid="29" name="delta_signerName">
    <vt:lpwstr>{Allkirjastaja nimi}</vt:lpwstr>
  </property>
  <property fmtid="{D5CDD505-2E9C-101B-9397-08002B2CF9AE}" pid="30" name="delta_signerJobTitle">
    <vt:lpwstr>{allkirjastaja ametinimetus}</vt:lpwstr>
  </property>
  <property fmtid="{D5CDD505-2E9C-101B-9397-08002B2CF9AE}" pid="31" name="delta_signerOrgStructUnit">
    <vt:lpwstr>{allkirjastaja struktuuriüksus}</vt:lpwstr>
  </property>
  <property fmtid="{D5CDD505-2E9C-101B-9397-08002B2CF9AE}" pid="32" name="delta_signerNameTwo">
    <vt:lpwstr>{Kaasalkirjastaja nimi}</vt:lpwstr>
  </property>
  <property fmtid="{D5CDD505-2E9C-101B-9397-08002B2CF9AE}" pid="33" name="delta_signerJobTitleTwo">
    <vt:lpwstr>{Kaasalkirjastaja ametinimetus}</vt:lpwstr>
  </property>
  <property fmtid="{D5CDD505-2E9C-101B-9397-08002B2CF9AE}" pid="34" name="delta_delivererName">
    <vt:lpwstr>{üleandja nimi}</vt:lpwstr>
  </property>
  <property fmtid="{D5CDD505-2E9C-101B-9397-08002B2CF9AE}" pid="35" name="delta_delivererJobTitle">
    <vt:lpwstr>{üleandja ametinimetus}</vt:lpwstr>
  </property>
  <property fmtid="{D5CDD505-2E9C-101B-9397-08002B2CF9AE}" pid="36" name="delta_delivererStructUnit">
    <vt:lpwstr>{üleandja struktuuriüksus}</vt:lpwstr>
  </property>
  <property fmtid="{D5CDD505-2E9C-101B-9397-08002B2CF9AE}" pid="37" name="delta_receiverName">
    <vt:lpwstr>{vastuvõtja nimi}</vt:lpwstr>
  </property>
  <property fmtid="{D5CDD505-2E9C-101B-9397-08002B2CF9AE}" pid="38" name="delta_receiverJobTitle">
    <vt:lpwstr>{vastuvõtja ametinimetus}</vt:lpwstr>
  </property>
  <property fmtid="{D5CDD505-2E9C-101B-9397-08002B2CF9AE}" pid="39" name="delta_receiverStructUnit">
    <vt:lpwstr>{vastuvõtja struktuuriüksus}</vt:lpwstr>
  </property>
  <property fmtid="{D5CDD505-2E9C-101B-9397-08002B2CF9AE}" pid="40" name="delta_rapporteur">
    <vt:lpwstr>{aruande esitaja}</vt:lpwstr>
  </property>
  <property fmtid="{D5CDD505-2E9C-101B-9397-08002B2CF9AE}" pid="41" name="delta_responsibleName">
    <vt:lpwstr>{peatäitja nimi}</vt:lpwstr>
  </property>
  <property fmtid="{D5CDD505-2E9C-101B-9397-08002B2CF9AE}" pid="42" name="delta_coResponsibles">
    <vt:lpwstr>{lisatäitja}</vt:lpwstr>
  </property>
  <property fmtid="{D5CDD505-2E9C-101B-9397-08002B2CF9AE}" pid="43" name="delta_responsibleStructUnit">
    <vt:lpwstr>{peatäitja struktuuriüksus}</vt:lpwstr>
  </property>
  <property fmtid="{D5CDD505-2E9C-101B-9397-08002B2CF9AE}" pid="44" name="delta_DueDate">
    <vt:lpwstr>{tähtaeg}</vt:lpwstr>
  </property>
  <property fmtid="{D5CDD505-2E9C-101B-9397-08002B2CF9AE}" pid="45" name="delta_responsibleOrganization">
    <vt:lpwstr>{peatäitja asutuse nimetus}</vt:lpwstr>
  </property>
  <property fmtid="{D5CDD505-2E9C-101B-9397-08002B2CF9AE}" pid="46" name="delta_givenOutToLivence">
    <vt:lpwstr>{välja antud}</vt:lpwstr>
  </property>
  <property fmtid="{D5CDD505-2E9C-101B-9397-08002B2CF9AE}" pid="47" name="delta_senderRegNumber">
    <vt:lpwstr>{saatja reg nr}</vt:lpwstr>
  </property>
  <property fmtid="{D5CDD505-2E9C-101B-9397-08002B2CF9AE}" pid="48" name="delta_senderRegDate">
    <vt:lpwstr>{saatja reg kpv}</vt:lpwstr>
  </property>
</Properties>
</file>